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02E" w:rsidRDefault="00B9602E">
      <w:pPr>
        <w:snapToGrid w:val="0"/>
        <w:spacing w:line="360" w:lineRule="auto"/>
        <w:ind w:firstLineChars="200" w:firstLine="480"/>
        <w:jc w:val="center"/>
        <w:rPr>
          <w:rFonts w:ascii="仿宋" w:eastAsia="仿宋" w:hAnsi="仿宋"/>
          <w:sz w:val="24"/>
        </w:rPr>
      </w:pPr>
    </w:p>
    <w:p w:rsidR="002263E1" w:rsidRPr="00940102" w:rsidRDefault="00143C2D" w:rsidP="00940102">
      <w:pPr>
        <w:spacing w:line="560" w:lineRule="exact"/>
        <w:jc w:val="center"/>
        <w:rPr>
          <w:rFonts w:ascii="方正小标宋简体" w:eastAsia="方正小标宋简体" w:hAnsi="方正小标宋简体" w:cs="方正小标宋简体"/>
          <w:bCs/>
          <w:color w:val="000000"/>
          <w:sz w:val="44"/>
          <w:szCs w:val="44"/>
          <w:shd w:val="clear" w:color="auto" w:fill="FFFFFF"/>
        </w:rPr>
      </w:pPr>
      <w:r w:rsidRPr="00940102">
        <w:rPr>
          <w:rFonts w:ascii="方正小标宋简体" w:eastAsia="方正小标宋简体" w:hAnsi="方正小标宋简体" w:cs="方正小标宋简体" w:hint="eastAsia"/>
          <w:bCs/>
          <w:color w:val="000000"/>
          <w:sz w:val="44"/>
          <w:szCs w:val="44"/>
          <w:shd w:val="clear" w:color="auto" w:fill="FFFFFF"/>
        </w:rPr>
        <w:t>深圳市深</w:t>
      </w:r>
      <w:proofErr w:type="gramStart"/>
      <w:r w:rsidRPr="00940102">
        <w:rPr>
          <w:rFonts w:ascii="方正小标宋简体" w:eastAsia="方正小标宋简体" w:hAnsi="方正小标宋简体" w:cs="方正小标宋简体" w:hint="eastAsia"/>
          <w:bCs/>
          <w:color w:val="000000"/>
          <w:sz w:val="44"/>
          <w:szCs w:val="44"/>
          <w:shd w:val="clear" w:color="auto" w:fill="FFFFFF"/>
        </w:rPr>
        <w:t>汕</w:t>
      </w:r>
      <w:proofErr w:type="gramEnd"/>
      <w:r w:rsidRPr="00940102">
        <w:rPr>
          <w:rFonts w:ascii="方正小标宋简体" w:eastAsia="方正小标宋简体" w:hAnsi="方正小标宋简体" w:cs="方正小标宋简体" w:hint="eastAsia"/>
          <w:bCs/>
          <w:color w:val="000000"/>
          <w:sz w:val="44"/>
          <w:szCs w:val="44"/>
          <w:shd w:val="clear" w:color="auto" w:fill="FFFFFF"/>
        </w:rPr>
        <w:t>特别合作区</w:t>
      </w:r>
      <w:r w:rsidR="0027410C" w:rsidRPr="00940102">
        <w:rPr>
          <w:rFonts w:ascii="方正小标宋简体" w:eastAsia="方正小标宋简体" w:hAnsi="方正小标宋简体" w:cs="方正小标宋简体" w:hint="eastAsia"/>
          <w:bCs/>
          <w:color w:val="000000"/>
          <w:sz w:val="44"/>
          <w:szCs w:val="44"/>
          <w:shd w:val="clear" w:color="auto" w:fill="FFFFFF"/>
        </w:rPr>
        <w:t>水务</w:t>
      </w:r>
      <w:r w:rsidRPr="00940102">
        <w:rPr>
          <w:rFonts w:ascii="方正小标宋简体" w:eastAsia="方正小标宋简体" w:hAnsi="方正小标宋简体" w:cs="方正小标宋简体" w:hint="eastAsia"/>
          <w:bCs/>
          <w:color w:val="000000"/>
          <w:sz w:val="44"/>
          <w:szCs w:val="44"/>
          <w:shd w:val="clear" w:color="auto" w:fill="FFFFFF"/>
        </w:rPr>
        <w:t>安保</w:t>
      </w:r>
    </w:p>
    <w:p w:rsidR="00B9602E" w:rsidRPr="00940102" w:rsidRDefault="00143C2D" w:rsidP="00940102">
      <w:pPr>
        <w:spacing w:line="560" w:lineRule="exact"/>
        <w:jc w:val="center"/>
        <w:rPr>
          <w:rFonts w:ascii="方正小标宋简体" w:eastAsia="方正小标宋简体" w:hAnsi="方正小标宋简体" w:cs="方正小标宋简体"/>
          <w:bCs/>
          <w:color w:val="000000"/>
          <w:sz w:val="44"/>
          <w:szCs w:val="44"/>
          <w:shd w:val="clear" w:color="auto" w:fill="FFFFFF"/>
        </w:rPr>
      </w:pPr>
      <w:r w:rsidRPr="00940102">
        <w:rPr>
          <w:rFonts w:ascii="方正小标宋简体" w:eastAsia="方正小标宋简体" w:hAnsi="方正小标宋简体" w:cs="方正小标宋简体" w:hint="eastAsia"/>
          <w:bCs/>
          <w:color w:val="000000"/>
          <w:sz w:val="44"/>
          <w:szCs w:val="44"/>
          <w:shd w:val="clear" w:color="auto" w:fill="FFFFFF"/>
        </w:rPr>
        <w:t>服务采购项目需求说明书</w:t>
      </w:r>
    </w:p>
    <w:p w:rsidR="0027410C" w:rsidRPr="00940102" w:rsidRDefault="0027410C">
      <w:pPr>
        <w:snapToGrid w:val="0"/>
        <w:spacing w:line="360" w:lineRule="auto"/>
        <w:ind w:rightChars="-91" w:right="-191"/>
        <w:jc w:val="center"/>
        <w:rPr>
          <w:rFonts w:ascii="仿宋" w:eastAsia="仿宋" w:hAnsi="仿宋"/>
          <w:b/>
          <w:sz w:val="44"/>
          <w:szCs w:val="44"/>
        </w:rPr>
      </w:pPr>
    </w:p>
    <w:p w:rsidR="00B9602E" w:rsidRPr="00BD4D17" w:rsidRDefault="00143C2D" w:rsidP="00BA380C">
      <w:pPr>
        <w:snapToGrid w:val="0"/>
        <w:spacing w:line="560" w:lineRule="exact"/>
        <w:ind w:firstLineChars="200" w:firstLine="640"/>
        <w:jc w:val="left"/>
        <w:rPr>
          <w:rFonts w:ascii="黑体" w:eastAsia="黑体" w:hAnsi="黑体"/>
          <w:sz w:val="32"/>
          <w:szCs w:val="32"/>
        </w:rPr>
      </w:pPr>
      <w:r w:rsidRPr="00BD4D17">
        <w:rPr>
          <w:rFonts w:ascii="黑体" w:eastAsia="黑体" w:hAnsi="黑体" w:hint="eastAsia"/>
          <w:sz w:val="32"/>
          <w:szCs w:val="32"/>
        </w:rPr>
        <w:t>一、项目内容及要求</w:t>
      </w:r>
    </w:p>
    <w:p w:rsidR="00B9602E" w:rsidRPr="00BD4D17" w:rsidRDefault="0023032F" w:rsidP="00BA380C">
      <w:pPr>
        <w:snapToGrid w:val="0"/>
        <w:spacing w:line="560" w:lineRule="exact"/>
        <w:ind w:firstLineChars="200" w:firstLine="640"/>
        <w:outlineLvl w:val="0"/>
        <w:rPr>
          <w:rFonts w:ascii="楷体" w:eastAsia="楷体" w:hAnsi="楷体"/>
          <w:sz w:val="32"/>
          <w:szCs w:val="32"/>
        </w:rPr>
      </w:pPr>
      <w:r w:rsidRPr="00BD4D17">
        <w:rPr>
          <w:rFonts w:ascii="楷体" w:eastAsia="楷体" w:hAnsi="楷体" w:hint="eastAsia"/>
          <w:sz w:val="32"/>
          <w:szCs w:val="32"/>
        </w:rPr>
        <w:t>（一）</w:t>
      </w:r>
      <w:r w:rsidR="00143C2D" w:rsidRPr="00BD4D17">
        <w:rPr>
          <w:rFonts w:ascii="楷体" w:eastAsia="楷体" w:hAnsi="楷体" w:hint="eastAsia"/>
          <w:sz w:val="32"/>
          <w:szCs w:val="32"/>
        </w:rPr>
        <w:t>项目工作内容</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1.</w:t>
      </w:r>
      <w:r w:rsidR="002263E1" w:rsidRPr="00812D50">
        <w:rPr>
          <w:rFonts w:ascii="仿宋_GB2312" w:eastAsia="仿宋_GB2312" w:hAnsi="仿宋" w:hint="eastAsia"/>
          <w:color w:val="000000"/>
          <w:sz w:val="32"/>
          <w:szCs w:val="32"/>
        </w:rPr>
        <w:t>为加强深圳市深</w:t>
      </w:r>
      <w:proofErr w:type="gramStart"/>
      <w:r w:rsidR="002263E1" w:rsidRPr="00812D50">
        <w:rPr>
          <w:rFonts w:ascii="仿宋_GB2312" w:eastAsia="仿宋_GB2312" w:hAnsi="仿宋" w:hint="eastAsia"/>
          <w:color w:val="000000"/>
          <w:sz w:val="32"/>
          <w:szCs w:val="32"/>
        </w:rPr>
        <w:t>汕</w:t>
      </w:r>
      <w:proofErr w:type="gramEnd"/>
      <w:r w:rsidR="002263E1" w:rsidRPr="00812D50">
        <w:rPr>
          <w:rFonts w:ascii="仿宋_GB2312" w:eastAsia="仿宋_GB2312" w:hAnsi="仿宋" w:hint="eastAsia"/>
          <w:color w:val="000000"/>
          <w:sz w:val="32"/>
          <w:szCs w:val="32"/>
        </w:rPr>
        <w:t>特别合作区</w:t>
      </w:r>
      <w:r w:rsidR="00BD4402" w:rsidRPr="00812D50">
        <w:rPr>
          <w:rFonts w:ascii="仿宋_GB2312" w:eastAsia="仿宋_GB2312" w:hAnsi="仿宋" w:hint="eastAsia"/>
          <w:color w:val="000000"/>
          <w:sz w:val="32"/>
          <w:szCs w:val="32"/>
        </w:rPr>
        <w:t>水务管理工作，</w:t>
      </w:r>
      <w:r w:rsidR="00143C2D" w:rsidRPr="00812D50">
        <w:rPr>
          <w:rFonts w:ascii="仿宋_GB2312" w:eastAsia="仿宋_GB2312" w:hAnsi="仿宋" w:hint="eastAsia"/>
          <w:sz w:val="32"/>
          <w:szCs w:val="32"/>
        </w:rPr>
        <w:t>采购单位将行政处罚和强制措施以</w:t>
      </w:r>
      <w:r w:rsidR="002263E1" w:rsidRPr="00812D50">
        <w:rPr>
          <w:rFonts w:ascii="仿宋_GB2312" w:eastAsia="仿宋_GB2312" w:hAnsi="仿宋" w:hint="eastAsia"/>
          <w:sz w:val="32"/>
          <w:szCs w:val="32"/>
        </w:rPr>
        <w:t>外</w:t>
      </w:r>
      <w:r w:rsidR="00BD4402" w:rsidRPr="00812D50">
        <w:rPr>
          <w:rFonts w:ascii="仿宋_GB2312" w:eastAsia="仿宋_GB2312" w:hAnsi="仿宋" w:hint="eastAsia"/>
          <w:sz w:val="32"/>
          <w:szCs w:val="32"/>
        </w:rPr>
        <w:t>的</w:t>
      </w:r>
      <w:r w:rsidR="002263E1" w:rsidRPr="00812D50">
        <w:rPr>
          <w:rFonts w:ascii="仿宋_GB2312" w:eastAsia="仿宋_GB2312" w:hAnsi="仿宋" w:hint="eastAsia"/>
          <w:sz w:val="32"/>
          <w:szCs w:val="32"/>
        </w:rPr>
        <w:t>河道、水库、管网</w:t>
      </w:r>
      <w:r w:rsidR="00BD4402" w:rsidRPr="00812D50">
        <w:rPr>
          <w:rFonts w:ascii="仿宋_GB2312" w:eastAsia="仿宋_GB2312" w:hAnsi="仿宋" w:hint="eastAsia"/>
          <w:sz w:val="32"/>
          <w:szCs w:val="32"/>
        </w:rPr>
        <w:t>等水务设施管理和</w:t>
      </w:r>
      <w:r w:rsidR="002263E1" w:rsidRPr="00812D50">
        <w:rPr>
          <w:rFonts w:ascii="仿宋_GB2312" w:eastAsia="仿宋_GB2312" w:hAnsi="仿宋" w:hint="eastAsia"/>
          <w:sz w:val="32"/>
          <w:szCs w:val="32"/>
        </w:rPr>
        <w:t>生产建设项目</w:t>
      </w:r>
      <w:r w:rsidR="00BD4402" w:rsidRPr="00812D50">
        <w:rPr>
          <w:rFonts w:ascii="仿宋_GB2312" w:eastAsia="仿宋_GB2312" w:hAnsi="仿宋" w:hint="eastAsia"/>
          <w:sz w:val="32"/>
          <w:szCs w:val="32"/>
        </w:rPr>
        <w:t>水土保持</w:t>
      </w:r>
      <w:r w:rsidR="002263E1" w:rsidRPr="00812D50">
        <w:rPr>
          <w:rFonts w:ascii="仿宋_GB2312" w:eastAsia="仿宋_GB2312" w:hAnsi="仿宋" w:hint="eastAsia"/>
          <w:sz w:val="32"/>
          <w:szCs w:val="32"/>
        </w:rPr>
        <w:t>巡查及违法事件辅助执法工作</w:t>
      </w:r>
      <w:r w:rsidR="00143C2D" w:rsidRPr="00812D50">
        <w:rPr>
          <w:rFonts w:ascii="仿宋_GB2312" w:eastAsia="仿宋_GB2312" w:hAnsi="仿宋" w:hint="eastAsia"/>
          <w:sz w:val="32"/>
          <w:szCs w:val="32"/>
        </w:rPr>
        <w:t>向中标供应商购买</w:t>
      </w:r>
      <w:r w:rsidR="00BD4402" w:rsidRPr="00812D50">
        <w:rPr>
          <w:rFonts w:ascii="仿宋_GB2312" w:eastAsia="仿宋_GB2312" w:hAnsi="仿宋" w:hint="eastAsia"/>
          <w:sz w:val="32"/>
          <w:szCs w:val="32"/>
        </w:rPr>
        <w:t>安保</w:t>
      </w:r>
      <w:r w:rsidR="00143C2D" w:rsidRPr="00812D50">
        <w:rPr>
          <w:rFonts w:ascii="仿宋_GB2312" w:eastAsia="仿宋_GB2312" w:hAnsi="仿宋" w:hint="eastAsia"/>
          <w:sz w:val="32"/>
          <w:szCs w:val="32"/>
        </w:rPr>
        <w:t>服务，由中标供应商派出保安员协助管理服务区域。</w:t>
      </w:r>
      <w:r w:rsidR="00143C2D" w:rsidRPr="00812D50">
        <w:rPr>
          <w:rFonts w:ascii="仿宋_GB2312" w:eastAsia="仿宋_GB2312" w:hAnsi="仿宋" w:hint="eastAsia"/>
          <w:color w:val="000000"/>
          <w:sz w:val="32"/>
          <w:szCs w:val="32"/>
        </w:rPr>
        <w:t>现向社会公开招标，将选择1家优秀服务单位承担</w:t>
      </w:r>
      <w:r w:rsidR="002263E1" w:rsidRPr="00812D50">
        <w:rPr>
          <w:rFonts w:ascii="仿宋_GB2312" w:eastAsia="仿宋_GB2312" w:hAnsi="仿宋" w:hint="eastAsia"/>
          <w:sz w:val="32"/>
          <w:szCs w:val="32"/>
        </w:rPr>
        <w:t>水务</w:t>
      </w:r>
      <w:r w:rsidR="00143C2D" w:rsidRPr="00812D50">
        <w:rPr>
          <w:rFonts w:ascii="仿宋_GB2312" w:eastAsia="仿宋_GB2312" w:hAnsi="仿宋" w:hint="eastAsia"/>
          <w:sz w:val="32"/>
          <w:szCs w:val="32"/>
        </w:rPr>
        <w:t>安保服务管理</w:t>
      </w:r>
      <w:r w:rsidR="00143C2D" w:rsidRPr="00812D50">
        <w:rPr>
          <w:rFonts w:ascii="仿宋_GB2312" w:eastAsia="仿宋_GB2312" w:hAnsi="仿宋" w:hint="eastAsia"/>
          <w:color w:val="000000"/>
          <w:sz w:val="32"/>
          <w:szCs w:val="32"/>
        </w:rPr>
        <w:t>的任务。</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2.</w:t>
      </w:r>
      <w:r w:rsidR="00143C2D" w:rsidRPr="00812D50">
        <w:rPr>
          <w:rFonts w:ascii="仿宋_GB2312" w:eastAsia="仿宋_GB2312" w:hAnsi="仿宋" w:hint="eastAsia"/>
          <w:color w:val="000000"/>
          <w:sz w:val="32"/>
          <w:szCs w:val="32"/>
        </w:rPr>
        <w:t>协助管理的区域：深圳市深</w:t>
      </w:r>
      <w:proofErr w:type="gramStart"/>
      <w:r w:rsidR="00143C2D" w:rsidRPr="00812D50">
        <w:rPr>
          <w:rFonts w:ascii="仿宋_GB2312" w:eastAsia="仿宋_GB2312" w:hAnsi="仿宋" w:hint="eastAsia"/>
          <w:color w:val="000000"/>
          <w:sz w:val="32"/>
          <w:szCs w:val="32"/>
        </w:rPr>
        <w:t>汕</w:t>
      </w:r>
      <w:proofErr w:type="gramEnd"/>
      <w:r w:rsidR="00143C2D" w:rsidRPr="00812D50">
        <w:rPr>
          <w:rFonts w:ascii="仿宋_GB2312" w:eastAsia="仿宋_GB2312" w:hAnsi="仿宋" w:hint="eastAsia"/>
          <w:color w:val="000000"/>
          <w:sz w:val="32"/>
          <w:szCs w:val="32"/>
        </w:rPr>
        <w:t>特别合作区辖区（鹅埠镇、</w:t>
      </w:r>
      <w:r w:rsidR="00143C2D" w:rsidRPr="00812D50">
        <w:rPr>
          <w:rFonts w:ascii="微软雅黑" w:eastAsia="微软雅黑" w:hAnsi="微软雅黑" w:cs="微软雅黑" w:hint="eastAsia"/>
          <w:color w:val="000000"/>
          <w:sz w:val="32"/>
          <w:szCs w:val="32"/>
        </w:rPr>
        <w:t>鲘</w:t>
      </w:r>
      <w:r w:rsidR="00143C2D" w:rsidRPr="00812D50">
        <w:rPr>
          <w:rFonts w:ascii="仿宋_GB2312" w:eastAsia="仿宋_GB2312" w:hAnsi="仿宋_GB2312" w:cs="仿宋_GB2312" w:hint="eastAsia"/>
          <w:color w:val="000000"/>
          <w:sz w:val="32"/>
          <w:szCs w:val="32"/>
        </w:rPr>
        <w:t>门镇、</w:t>
      </w:r>
      <w:proofErr w:type="gramStart"/>
      <w:r w:rsidR="00143C2D" w:rsidRPr="00812D50">
        <w:rPr>
          <w:rFonts w:ascii="仿宋_GB2312" w:eastAsia="仿宋_GB2312" w:hAnsi="仿宋_GB2312" w:cs="仿宋_GB2312" w:hint="eastAsia"/>
          <w:color w:val="000000"/>
          <w:sz w:val="32"/>
          <w:szCs w:val="32"/>
        </w:rPr>
        <w:t>赤</w:t>
      </w:r>
      <w:proofErr w:type="gramEnd"/>
      <w:r w:rsidR="00143C2D" w:rsidRPr="00812D50">
        <w:rPr>
          <w:rFonts w:ascii="仿宋_GB2312" w:eastAsia="仿宋_GB2312" w:hAnsi="仿宋_GB2312" w:cs="仿宋_GB2312" w:hint="eastAsia"/>
          <w:color w:val="000000"/>
          <w:sz w:val="32"/>
          <w:szCs w:val="32"/>
        </w:rPr>
        <w:t>石镇、小</w:t>
      </w:r>
      <w:proofErr w:type="gramStart"/>
      <w:r w:rsidR="00143C2D" w:rsidRPr="00812D50">
        <w:rPr>
          <w:rFonts w:ascii="仿宋_GB2312" w:eastAsia="仿宋_GB2312" w:hAnsi="仿宋_GB2312" w:cs="仿宋_GB2312" w:hint="eastAsia"/>
          <w:color w:val="000000"/>
          <w:sz w:val="32"/>
          <w:szCs w:val="32"/>
        </w:rPr>
        <w:t>漠</w:t>
      </w:r>
      <w:proofErr w:type="gramEnd"/>
      <w:r w:rsidR="00143C2D" w:rsidRPr="00812D50">
        <w:rPr>
          <w:rFonts w:ascii="仿宋_GB2312" w:eastAsia="仿宋_GB2312" w:hAnsi="仿宋_GB2312" w:cs="仿宋_GB2312" w:hint="eastAsia"/>
          <w:color w:val="000000"/>
          <w:sz w:val="32"/>
          <w:szCs w:val="32"/>
        </w:rPr>
        <w:t>镇、圆墩林场）。</w:t>
      </w:r>
    </w:p>
    <w:p w:rsidR="00B9602E" w:rsidRPr="00BD4D17" w:rsidRDefault="0023032F" w:rsidP="00BA380C">
      <w:pPr>
        <w:snapToGrid w:val="0"/>
        <w:spacing w:line="560" w:lineRule="exact"/>
        <w:ind w:firstLineChars="200" w:firstLine="640"/>
        <w:outlineLvl w:val="0"/>
        <w:rPr>
          <w:rFonts w:ascii="楷体" w:eastAsia="楷体" w:hAnsi="楷体"/>
          <w:sz w:val="32"/>
          <w:szCs w:val="32"/>
        </w:rPr>
      </w:pPr>
      <w:r w:rsidRPr="00BD4D17">
        <w:rPr>
          <w:rFonts w:ascii="楷体" w:eastAsia="楷体" w:hAnsi="楷体" w:hint="eastAsia"/>
          <w:sz w:val="32"/>
          <w:szCs w:val="32"/>
        </w:rPr>
        <w:t>（二）</w:t>
      </w:r>
      <w:r w:rsidR="00143C2D" w:rsidRPr="00BD4D17">
        <w:rPr>
          <w:rFonts w:ascii="楷体" w:eastAsia="楷体" w:hAnsi="楷体" w:hint="eastAsia"/>
          <w:sz w:val="32"/>
          <w:szCs w:val="32"/>
        </w:rPr>
        <w:t>项目人员及设备要求</w:t>
      </w:r>
    </w:p>
    <w:p w:rsidR="00B9602E" w:rsidRPr="00812D50" w:rsidRDefault="00143C2D"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派出保安员</w:t>
      </w:r>
      <w:del w:id="0" w:author="郑冰" w:date="2021-08-31T16:09:00Z">
        <w:r w:rsidR="00F751DD" w:rsidRPr="00812D50" w:rsidDel="007104F0">
          <w:rPr>
            <w:rFonts w:ascii="仿宋_GB2312" w:eastAsia="仿宋_GB2312" w:hAnsi="仿宋"/>
            <w:color w:val="000000"/>
            <w:sz w:val="32"/>
            <w:szCs w:val="32"/>
          </w:rPr>
          <w:delText>20</w:delText>
        </w:r>
      </w:del>
      <w:ins w:id="1" w:author="郑冰" w:date="2021-08-31T16:09:00Z">
        <w:r w:rsidR="007104F0">
          <w:rPr>
            <w:rFonts w:ascii="仿宋_GB2312" w:eastAsia="仿宋_GB2312" w:hAnsi="仿宋"/>
            <w:color w:val="000000"/>
            <w:sz w:val="32"/>
            <w:szCs w:val="32"/>
          </w:rPr>
          <w:t>3</w:t>
        </w:r>
        <w:r w:rsidR="007104F0" w:rsidRPr="00812D50">
          <w:rPr>
            <w:rFonts w:ascii="仿宋_GB2312" w:eastAsia="仿宋_GB2312" w:hAnsi="仿宋"/>
            <w:color w:val="000000"/>
            <w:sz w:val="32"/>
            <w:szCs w:val="32"/>
          </w:rPr>
          <w:t>0</w:t>
        </w:r>
      </w:ins>
      <w:r w:rsidRPr="00812D50">
        <w:rPr>
          <w:rFonts w:ascii="仿宋_GB2312" w:eastAsia="仿宋_GB2312" w:hAnsi="仿宋" w:hint="eastAsia"/>
          <w:color w:val="000000"/>
          <w:sz w:val="32"/>
          <w:szCs w:val="32"/>
        </w:rPr>
        <w:t>名（实际到岗</w:t>
      </w:r>
      <w:del w:id="2" w:author="郑冰" w:date="2021-08-31T16:09:00Z">
        <w:r w:rsidR="00F751DD" w:rsidRPr="00812D50" w:rsidDel="007104F0">
          <w:rPr>
            <w:rFonts w:ascii="仿宋_GB2312" w:eastAsia="仿宋_GB2312" w:hAnsi="仿宋"/>
            <w:color w:val="000000"/>
            <w:sz w:val="32"/>
            <w:szCs w:val="32"/>
          </w:rPr>
          <w:delText>20</w:delText>
        </w:r>
      </w:del>
      <w:ins w:id="3" w:author="郑冰" w:date="2021-08-31T16:09:00Z">
        <w:r w:rsidR="007104F0">
          <w:rPr>
            <w:rFonts w:ascii="仿宋_GB2312" w:eastAsia="仿宋_GB2312" w:hAnsi="仿宋"/>
            <w:color w:val="000000"/>
            <w:sz w:val="32"/>
            <w:szCs w:val="32"/>
          </w:rPr>
          <w:t>3</w:t>
        </w:r>
        <w:r w:rsidR="007104F0" w:rsidRPr="00812D50">
          <w:rPr>
            <w:rFonts w:ascii="仿宋_GB2312" w:eastAsia="仿宋_GB2312" w:hAnsi="仿宋"/>
            <w:color w:val="000000"/>
            <w:sz w:val="32"/>
            <w:szCs w:val="32"/>
          </w:rPr>
          <w:t>0</w:t>
        </w:r>
      </w:ins>
      <w:r w:rsidRPr="00812D50">
        <w:rPr>
          <w:rFonts w:ascii="仿宋_GB2312" w:eastAsia="仿宋_GB2312" w:hAnsi="仿宋" w:hint="eastAsia"/>
          <w:color w:val="000000"/>
          <w:sz w:val="32"/>
          <w:szCs w:val="32"/>
        </w:rPr>
        <w:t>人，其中包含保安队长1名、</w:t>
      </w:r>
      <w:del w:id="4" w:author="郑冰" w:date="2021-08-31T16:09:00Z">
        <w:r w:rsidR="00F751DD" w:rsidRPr="00812D50" w:rsidDel="007104F0">
          <w:rPr>
            <w:rFonts w:ascii="仿宋_GB2312" w:eastAsia="仿宋_GB2312" w:hAnsi="仿宋"/>
            <w:color w:val="000000"/>
            <w:sz w:val="32"/>
            <w:szCs w:val="32"/>
          </w:rPr>
          <w:delText>5</w:delText>
        </w:r>
      </w:del>
      <w:ins w:id="5" w:author="郑冰" w:date="2021-08-31T16:09:00Z">
        <w:r w:rsidR="007104F0">
          <w:rPr>
            <w:rFonts w:ascii="仿宋_GB2312" w:eastAsia="仿宋_GB2312" w:hAnsi="仿宋"/>
            <w:color w:val="000000"/>
            <w:sz w:val="32"/>
            <w:szCs w:val="32"/>
          </w:rPr>
          <w:t>8</w:t>
        </w:r>
      </w:ins>
      <w:r w:rsidRPr="00812D50">
        <w:rPr>
          <w:rFonts w:ascii="仿宋_GB2312" w:eastAsia="仿宋_GB2312" w:hAnsi="仿宋" w:hint="eastAsia"/>
          <w:color w:val="000000"/>
          <w:sz w:val="32"/>
          <w:szCs w:val="32"/>
        </w:rPr>
        <w:t>名特勤人员）。中标供应商派遣的保安员中，退伍军人不得少于</w:t>
      </w:r>
      <w:del w:id="6" w:author="郑冰" w:date="2021-08-31T16:09:00Z">
        <w:r w:rsidR="00F751DD" w:rsidRPr="00812D50" w:rsidDel="007104F0">
          <w:rPr>
            <w:rFonts w:ascii="仿宋_GB2312" w:eastAsia="仿宋_GB2312" w:hAnsi="仿宋"/>
            <w:color w:val="000000"/>
            <w:sz w:val="32"/>
            <w:szCs w:val="32"/>
          </w:rPr>
          <w:delText>10</w:delText>
        </w:r>
      </w:del>
      <w:ins w:id="7" w:author="郑冰" w:date="2021-08-31T16:09:00Z">
        <w:r w:rsidR="007104F0" w:rsidRPr="00812D50">
          <w:rPr>
            <w:rFonts w:ascii="仿宋_GB2312" w:eastAsia="仿宋_GB2312" w:hAnsi="仿宋"/>
            <w:color w:val="000000"/>
            <w:sz w:val="32"/>
            <w:szCs w:val="32"/>
          </w:rPr>
          <w:t>1</w:t>
        </w:r>
        <w:r w:rsidR="007104F0">
          <w:rPr>
            <w:rFonts w:ascii="仿宋_GB2312" w:eastAsia="仿宋_GB2312" w:hAnsi="仿宋"/>
            <w:color w:val="000000"/>
            <w:sz w:val="32"/>
            <w:szCs w:val="32"/>
          </w:rPr>
          <w:t>5</w:t>
        </w:r>
      </w:ins>
      <w:r w:rsidRPr="00812D50">
        <w:rPr>
          <w:rFonts w:ascii="仿宋_GB2312" w:eastAsia="仿宋_GB2312" w:hAnsi="仿宋" w:hint="eastAsia"/>
          <w:color w:val="000000"/>
          <w:sz w:val="32"/>
          <w:szCs w:val="32"/>
        </w:rPr>
        <w:t>人，具有大专（含大专）以上学历并能够熟练操作办公软件的人员不得少于</w:t>
      </w:r>
      <w:del w:id="8" w:author="郑冰" w:date="2021-08-31T16:09:00Z">
        <w:r w:rsidR="00F751DD" w:rsidRPr="00812D50" w:rsidDel="007104F0">
          <w:rPr>
            <w:rFonts w:ascii="仿宋_GB2312" w:eastAsia="仿宋_GB2312" w:hAnsi="仿宋" w:hint="eastAsia"/>
            <w:color w:val="000000"/>
            <w:sz w:val="32"/>
            <w:szCs w:val="32"/>
          </w:rPr>
          <w:delText>5</w:delText>
        </w:r>
      </w:del>
      <w:ins w:id="9" w:author="郑冰" w:date="2021-08-31T16:09:00Z">
        <w:r w:rsidR="007104F0">
          <w:rPr>
            <w:rFonts w:ascii="仿宋_GB2312" w:eastAsia="仿宋_GB2312" w:hAnsi="仿宋"/>
            <w:color w:val="000000"/>
            <w:sz w:val="32"/>
            <w:szCs w:val="32"/>
          </w:rPr>
          <w:t>8</w:t>
        </w:r>
      </w:ins>
      <w:r w:rsidRPr="00812D50">
        <w:rPr>
          <w:rFonts w:ascii="仿宋_GB2312" w:eastAsia="仿宋_GB2312" w:hAnsi="仿宋" w:hint="eastAsia"/>
          <w:color w:val="000000"/>
          <w:sz w:val="32"/>
          <w:szCs w:val="32"/>
        </w:rPr>
        <w:t>人，持有C1或A\B类驾照的不得低于</w:t>
      </w:r>
      <w:del w:id="10" w:author="郑冰" w:date="2021-08-31T16:09:00Z">
        <w:r w:rsidR="00F751DD" w:rsidRPr="00812D50" w:rsidDel="007104F0">
          <w:rPr>
            <w:rFonts w:ascii="仿宋_GB2312" w:eastAsia="仿宋_GB2312" w:hAnsi="仿宋"/>
            <w:color w:val="000000"/>
            <w:sz w:val="32"/>
            <w:szCs w:val="32"/>
          </w:rPr>
          <w:delText>10</w:delText>
        </w:r>
      </w:del>
      <w:ins w:id="11" w:author="郑冰" w:date="2021-08-31T16:09:00Z">
        <w:r w:rsidR="007104F0">
          <w:rPr>
            <w:rFonts w:ascii="仿宋_GB2312" w:eastAsia="仿宋_GB2312" w:hAnsi="仿宋"/>
            <w:color w:val="000000"/>
            <w:sz w:val="32"/>
            <w:szCs w:val="32"/>
          </w:rPr>
          <w:t>15</w:t>
        </w:r>
      </w:ins>
      <w:r w:rsidRPr="00812D50">
        <w:rPr>
          <w:rFonts w:ascii="仿宋_GB2312" w:eastAsia="仿宋_GB2312" w:hAnsi="仿宋" w:hint="eastAsia"/>
          <w:color w:val="000000"/>
          <w:sz w:val="32"/>
          <w:szCs w:val="32"/>
        </w:rPr>
        <w:t>人，中标供应商于派遣前需向采购单位提供退伍人员的书面证明材料（包括退伍证、服兵役证明）、持有C1（A\B类）驾照人员的驾驶证复印件，供采购单位备案。</w:t>
      </w:r>
    </w:p>
    <w:p w:rsidR="00B9602E" w:rsidRPr="00956920" w:rsidRDefault="0023032F" w:rsidP="00956920">
      <w:pPr>
        <w:snapToGrid w:val="0"/>
        <w:spacing w:line="560" w:lineRule="exact"/>
        <w:ind w:firstLineChars="200" w:firstLine="640"/>
        <w:rPr>
          <w:rFonts w:ascii="仿宋_GB2312" w:eastAsia="仿宋_GB2312" w:hAnsi="仿宋"/>
          <w:color w:val="000000"/>
          <w:sz w:val="32"/>
          <w:szCs w:val="32"/>
        </w:rPr>
      </w:pPr>
      <w:r w:rsidRPr="00956920">
        <w:rPr>
          <w:rFonts w:ascii="仿宋_GB2312" w:eastAsia="仿宋_GB2312" w:hAnsi="仿宋" w:hint="eastAsia"/>
          <w:color w:val="000000"/>
          <w:sz w:val="32"/>
          <w:szCs w:val="32"/>
        </w:rPr>
        <w:t>1.</w:t>
      </w:r>
      <w:del w:id="12" w:author="郑冰" w:date="2021-08-31T16:09:00Z">
        <w:r w:rsidR="00F751DD" w:rsidRPr="00956920" w:rsidDel="007104F0">
          <w:rPr>
            <w:rFonts w:ascii="仿宋_GB2312" w:eastAsia="仿宋_GB2312" w:hAnsi="仿宋" w:hint="eastAsia"/>
            <w:color w:val="000000"/>
            <w:sz w:val="32"/>
            <w:szCs w:val="32"/>
          </w:rPr>
          <w:delText>5</w:delText>
        </w:r>
      </w:del>
      <w:ins w:id="13" w:author="郑冰" w:date="2021-08-31T16:09:00Z">
        <w:r w:rsidR="007104F0">
          <w:rPr>
            <w:rFonts w:ascii="仿宋_GB2312" w:eastAsia="仿宋_GB2312" w:hAnsi="仿宋"/>
            <w:color w:val="000000"/>
            <w:sz w:val="32"/>
            <w:szCs w:val="32"/>
          </w:rPr>
          <w:t>8</w:t>
        </w:r>
      </w:ins>
      <w:r w:rsidR="00143C2D" w:rsidRPr="00956920">
        <w:rPr>
          <w:rFonts w:ascii="仿宋_GB2312" w:eastAsia="仿宋_GB2312" w:hAnsi="仿宋" w:hint="eastAsia"/>
          <w:color w:val="000000"/>
          <w:sz w:val="32"/>
          <w:szCs w:val="32"/>
        </w:rPr>
        <w:t>名特勤人员要求如下</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lastRenderedPageBreak/>
        <w:t>（1）</w:t>
      </w:r>
      <w:r w:rsidR="00143C2D" w:rsidRPr="00812D50">
        <w:rPr>
          <w:rFonts w:ascii="仿宋_GB2312" w:eastAsia="仿宋_GB2312" w:hAnsi="仿宋" w:hint="eastAsia"/>
          <w:color w:val="000000"/>
          <w:sz w:val="32"/>
          <w:szCs w:val="32"/>
        </w:rPr>
        <w:t>特勤人员身高175cm以上，五官端正，且体检健壮（需出具区级以上人民医院有效体检证明材料），具有较强的责任感和服务意识。</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（2）</w:t>
      </w:r>
      <w:r w:rsidR="00143C2D" w:rsidRPr="00812D50">
        <w:rPr>
          <w:rFonts w:ascii="仿宋_GB2312" w:eastAsia="仿宋_GB2312" w:hAnsi="仿宋" w:hint="eastAsia"/>
          <w:color w:val="000000"/>
          <w:sz w:val="32"/>
          <w:szCs w:val="32"/>
        </w:rPr>
        <w:t>年龄35岁以下，高中（含高中）以上学历。</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（3）</w:t>
      </w:r>
      <w:r w:rsidR="00143C2D" w:rsidRPr="00812D50">
        <w:rPr>
          <w:rFonts w:ascii="仿宋_GB2312" w:eastAsia="仿宋_GB2312" w:hAnsi="仿宋" w:hint="eastAsia"/>
          <w:color w:val="000000"/>
          <w:sz w:val="32"/>
          <w:szCs w:val="32"/>
        </w:rPr>
        <w:t>政审合格，退伍军人优先。</w:t>
      </w:r>
    </w:p>
    <w:p w:rsidR="00B9602E" w:rsidRPr="00956920" w:rsidRDefault="0023032F" w:rsidP="00956920">
      <w:pPr>
        <w:snapToGrid w:val="0"/>
        <w:spacing w:line="560" w:lineRule="exact"/>
        <w:ind w:firstLineChars="200" w:firstLine="640"/>
        <w:rPr>
          <w:rFonts w:ascii="仿宋_GB2312" w:eastAsia="仿宋_GB2312" w:hAnsi="仿宋"/>
          <w:color w:val="000000"/>
          <w:sz w:val="32"/>
          <w:szCs w:val="32"/>
        </w:rPr>
      </w:pPr>
      <w:r w:rsidRPr="00956920">
        <w:rPr>
          <w:rFonts w:ascii="仿宋_GB2312" w:eastAsia="仿宋_GB2312" w:hAnsi="仿宋"/>
          <w:color w:val="000000"/>
          <w:sz w:val="32"/>
          <w:szCs w:val="32"/>
        </w:rPr>
        <w:t>2.</w:t>
      </w:r>
      <w:r w:rsidR="00143C2D" w:rsidRPr="00956920">
        <w:rPr>
          <w:rFonts w:ascii="仿宋_GB2312" w:eastAsia="仿宋_GB2312" w:hAnsi="仿宋" w:hint="eastAsia"/>
          <w:color w:val="000000"/>
          <w:sz w:val="32"/>
          <w:szCs w:val="32"/>
        </w:rPr>
        <w:t>其他</w:t>
      </w:r>
      <w:del w:id="14" w:author="郑冰" w:date="2021-08-31T16:10:00Z">
        <w:r w:rsidR="00F751DD" w:rsidRPr="00956920" w:rsidDel="007104F0">
          <w:rPr>
            <w:rFonts w:ascii="仿宋_GB2312" w:eastAsia="仿宋_GB2312" w:hAnsi="仿宋"/>
            <w:color w:val="000000"/>
            <w:sz w:val="32"/>
            <w:szCs w:val="32"/>
          </w:rPr>
          <w:delText>14</w:delText>
        </w:r>
      </w:del>
      <w:ins w:id="15" w:author="郑冰" w:date="2021-08-31T16:10:00Z">
        <w:r w:rsidR="007104F0">
          <w:rPr>
            <w:rFonts w:ascii="仿宋_GB2312" w:eastAsia="仿宋_GB2312" w:hAnsi="仿宋"/>
            <w:color w:val="000000"/>
            <w:sz w:val="32"/>
            <w:szCs w:val="32"/>
          </w:rPr>
          <w:t>2</w:t>
        </w:r>
      </w:ins>
      <w:ins w:id="16" w:author="郑冰" w:date="2021-08-31T16:11:00Z">
        <w:r w:rsidR="00B07F6D">
          <w:rPr>
            <w:rFonts w:ascii="仿宋_GB2312" w:eastAsia="仿宋_GB2312" w:hAnsi="仿宋"/>
            <w:color w:val="000000"/>
            <w:sz w:val="32"/>
            <w:szCs w:val="32"/>
          </w:rPr>
          <w:t>1</w:t>
        </w:r>
      </w:ins>
      <w:bookmarkStart w:id="17" w:name="_GoBack"/>
      <w:bookmarkEnd w:id="17"/>
      <w:r w:rsidR="00143C2D" w:rsidRPr="00956920">
        <w:rPr>
          <w:rFonts w:ascii="仿宋_GB2312" w:eastAsia="仿宋_GB2312" w:hAnsi="仿宋" w:hint="eastAsia"/>
          <w:color w:val="000000"/>
          <w:sz w:val="32"/>
          <w:szCs w:val="32"/>
        </w:rPr>
        <w:t>名保安员要求如下</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（1）</w:t>
      </w:r>
      <w:r w:rsidR="00143C2D" w:rsidRPr="00812D50">
        <w:rPr>
          <w:rFonts w:ascii="仿宋_GB2312" w:eastAsia="仿宋_GB2312" w:hAnsi="仿宋" w:hint="eastAsia"/>
          <w:color w:val="000000"/>
          <w:sz w:val="32"/>
          <w:szCs w:val="32"/>
        </w:rPr>
        <w:t>男性，身高165cm以上，五官端正，且体检健壮（需出具区级以上人民医院有效体检证明材料），具有较强的责任感和服务意识。</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（2）</w:t>
      </w:r>
      <w:r w:rsidR="00143C2D" w:rsidRPr="00812D50">
        <w:rPr>
          <w:rFonts w:ascii="仿宋_GB2312" w:eastAsia="仿宋_GB2312" w:hAnsi="仿宋" w:hint="eastAsia"/>
          <w:color w:val="000000"/>
          <w:sz w:val="32"/>
          <w:szCs w:val="32"/>
        </w:rPr>
        <w:t>年龄40周岁以下。</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（3）</w:t>
      </w:r>
      <w:r w:rsidR="00143C2D" w:rsidRPr="00812D50">
        <w:rPr>
          <w:rFonts w:ascii="仿宋_GB2312" w:eastAsia="仿宋_GB2312" w:hAnsi="仿宋" w:hint="eastAsia"/>
          <w:color w:val="000000"/>
          <w:sz w:val="32"/>
          <w:szCs w:val="32"/>
        </w:rPr>
        <w:t>经公安部门审核，无不良、违法犯罪记录，已经过岗前培训；上岗前签订廉洁服务保证书。具备一定的工作技能及较强的安全防范意识和廉洁自律意识。</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（4）</w:t>
      </w:r>
      <w:r w:rsidR="00143C2D" w:rsidRPr="00812D50">
        <w:rPr>
          <w:rFonts w:ascii="仿宋_GB2312" w:eastAsia="仿宋_GB2312" w:hAnsi="仿宋" w:hint="eastAsia"/>
          <w:color w:val="000000"/>
          <w:sz w:val="32"/>
          <w:szCs w:val="32"/>
        </w:rPr>
        <w:t>经岗前培训并考试合格，具备保安技能和素质，并掌握一定的保安专业、消防、交通指挥、医疗救护等知识。</w:t>
      </w:r>
    </w:p>
    <w:p w:rsidR="00B9602E" w:rsidRPr="00956920" w:rsidRDefault="0023032F" w:rsidP="00956920">
      <w:pPr>
        <w:snapToGrid w:val="0"/>
        <w:spacing w:line="560" w:lineRule="exact"/>
        <w:ind w:firstLineChars="200" w:firstLine="640"/>
        <w:rPr>
          <w:rFonts w:ascii="仿宋_GB2312" w:eastAsia="仿宋_GB2312" w:hAnsi="仿宋"/>
          <w:color w:val="000000"/>
          <w:sz w:val="32"/>
          <w:szCs w:val="32"/>
        </w:rPr>
      </w:pPr>
      <w:r w:rsidRPr="00956920">
        <w:rPr>
          <w:rFonts w:ascii="仿宋_GB2312" w:eastAsia="仿宋_GB2312" w:hAnsi="仿宋"/>
          <w:color w:val="000000"/>
          <w:sz w:val="32"/>
          <w:szCs w:val="32"/>
        </w:rPr>
        <w:t>3.</w:t>
      </w:r>
      <w:r w:rsidR="00143C2D" w:rsidRPr="00956920">
        <w:rPr>
          <w:rFonts w:ascii="仿宋_GB2312" w:eastAsia="仿宋_GB2312" w:hAnsi="仿宋" w:hint="eastAsia"/>
          <w:color w:val="000000"/>
          <w:sz w:val="32"/>
          <w:szCs w:val="32"/>
        </w:rPr>
        <w:t>人员齐备，结构合理</w:t>
      </w:r>
    </w:p>
    <w:p w:rsidR="00B9602E" w:rsidRPr="00812D50" w:rsidRDefault="00143C2D"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中标供应商须派出不少于</w:t>
      </w:r>
      <w:del w:id="18" w:author="郑冰" w:date="2021-08-31T16:10:00Z">
        <w:r w:rsidR="00F751DD" w:rsidRPr="00812D50" w:rsidDel="007104F0">
          <w:rPr>
            <w:rFonts w:ascii="仿宋_GB2312" w:eastAsia="仿宋_GB2312" w:hAnsi="仿宋"/>
            <w:color w:val="000000"/>
            <w:sz w:val="32"/>
            <w:szCs w:val="32"/>
          </w:rPr>
          <w:delText>20</w:delText>
        </w:r>
      </w:del>
      <w:ins w:id="19" w:author="郑冰" w:date="2021-08-31T16:10:00Z">
        <w:r w:rsidR="007104F0">
          <w:rPr>
            <w:rFonts w:ascii="仿宋_GB2312" w:eastAsia="仿宋_GB2312" w:hAnsi="仿宋"/>
            <w:color w:val="000000"/>
            <w:sz w:val="32"/>
            <w:szCs w:val="32"/>
          </w:rPr>
          <w:t>3</w:t>
        </w:r>
        <w:r w:rsidR="007104F0" w:rsidRPr="00812D50">
          <w:rPr>
            <w:rFonts w:ascii="仿宋_GB2312" w:eastAsia="仿宋_GB2312" w:hAnsi="仿宋"/>
            <w:color w:val="000000"/>
            <w:sz w:val="32"/>
            <w:szCs w:val="32"/>
          </w:rPr>
          <w:t>0</w:t>
        </w:r>
      </w:ins>
      <w:r w:rsidRPr="00812D50">
        <w:rPr>
          <w:rFonts w:ascii="仿宋_GB2312" w:eastAsia="仿宋_GB2312" w:hAnsi="仿宋" w:hint="eastAsia"/>
          <w:color w:val="000000"/>
          <w:sz w:val="32"/>
          <w:szCs w:val="32"/>
        </w:rPr>
        <w:t>名（即实际到岗人数）保安员全职提供深圳市深</w:t>
      </w:r>
      <w:proofErr w:type="gramStart"/>
      <w:r w:rsidRPr="00812D50">
        <w:rPr>
          <w:rFonts w:ascii="仿宋_GB2312" w:eastAsia="仿宋_GB2312" w:hAnsi="仿宋" w:hint="eastAsia"/>
          <w:color w:val="000000"/>
          <w:sz w:val="32"/>
          <w:szCs w:val="32"/>
        </w:rPr>
        <w:t>汕</w:t>
      </w:r>
      <w:proofErr w:type="gramEnd"/>
      <w:r w:rsidRPr="00812D50">
        <w:rPr>
          <w:rFonts w:ascii="仿宋_GB2312" w:eastAsia="仿宋_GB2312" w:hAnsi="仿宋" w:hint="eastAsia"/>
          <w:color w:val="000000"/>
          <w:sz w:val="32"/>
          <w:szCs w:val="32"/>
        </w:rPr>
        <w:t>特别合作区</w:t>
      </w:r>
      <w:r w:rsidR="00F751DD" w:rsidRPr="00812D50">
        <w:rPr>
          <w:rFonts w:ascii="仿宋_GB2312" w:eastAsia="仿宋_GB2312" w:hAnsi="仿宋" w:hint="eastAsia"/>
          <w:color w:val="000000"/>
          <w:sz w:val="32"/>
          <w:szCs w:val="32"/>
        </w:rPr>
        <w:t>住房建设和水务局</w:t>
      </w:r>
      <w:r w:rsidRPr="00812D50">
        <w:rPr>
          <w:rFonts w:ascii="仿宋_GB2312" w:eastAsia="仿宋_GB2312" w:hAnsi="仿宋" w:hint="eastAsia"/>
          <w:color w:val="000000"/>
          <w:sz w:val="32"/>
          <w:szCs w:val="32"/>
        </w:rPr>
        <w:t>协助管理服务。（中标供应商不能达到合格的服务考核要求时，采购单位可按中标价格要求中标供应商无条件适时、适当的增加人员设备以提升服务质量，中标供应商需自行考虑由此而增加的人员或设备成本等。）</w:t>
      </w:r>
    </w:p>
    <w:p w:rsidR="00B9602E" w:rsidRPr="00BD4D17" w:rsidRDefault="0023032F" w:rsidP="00BA380C">
      <w:pPr>
        <w:snapToGrid w:val="0"/>
        <w:spacing w:line="560" w:lineRule="exact"/>
        <w:ind w:firstLineChars="200" w:firstLine="640"/>
        <w:outlineLvl w:val="0"/>
        <w:rPr>
          <w:rFonts w:ascii="楷体" w:eastAsia="楷体" w:hAnsi="楷体"/>
          <w:sz w:val="32"/>
          <w:szCs w:val="32"/>
        </w:rPr>
      </w:pPr>
      <w:r w:rsidRPr="00BD4D17">
        <w:rPr>
          <w:rFonts w:ascii="楷体" w:eastAsia="楷体" w:hAnsi="楷体" w:hint="eastAsia"/>
          <w:sz w:val="32"/>
          <w:szCs w:val="32"/>
        </w:rPr>
        <w:t>（三）</w:t>
      </w:r>
      <w:r w:rsidR="00143C2D" w:rsidRPr="00BD4D17">
        <w:rPr>
          <w:rFonts w:ascii="楷体" w:eastAsia="楷体" w:hAnsi="楷体" w:hint="eastAsia"/>
          <w:sz w:val="32"/>
          <w:szCs w:val="32"/>
        </w:rPr>
        <w:t>设备投入要求</w:t>
      </w:r>
    </w:p>
    <w:p w:rsidR="00B9602E" w:rsidRPr="00812D50" w:rsidRDefault="00143C2D"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中标供应商承诺按采购单位的队伍装备保障要求，自行</w:t>
      </w:r>
      <w:r w:rsidRPr="00812D50">
        <w:rPr>
          <w:rFonts w:ascii="仿宋_GB2312" w:eastAsia="仿宋_GB2312" w:hAnsi="仿宋" w:hint="eastAsia"/>
          <w:color w:val="000000"/>
          <w:sz w:val="32"/>
          <w:szCs w:val="32"/>
        </w:rPr>
        <w:lastRenderedPageBreak/>
        <w:t>配备必要的人员装备，包括但不仅限于以下设备：</w:t>
      </w:r>
      <w:del w:id="20" w:author="郑冰" w:date="2021-08-31T16:10:00Z">
        <w:r w:rsidR="00725D68" w:rsidRPr="00812D50" w:rsidDel="007104F0">
          <w:rPr>
            <w:rFonts w:ascii="仿宋_GB2312" w:eastAsia="仿宋_GB2312" w:hAnsi="仿宋"/>
            <w:color w:val="000000"/>
            <w:sz w:val="32"/>
            <w:szCs w:val="32"/>
          </w:rPr>
          <w:delText>20</w:delText>
        </w:r>
      </w:del>
      <w:ins w:id="21" w:author="郑冰" w:date="2021-08-31T16:10:00Z">
        <w:r w:rsidR="007104F0">
          <w:rPr>
            <w:rFonts w:ascii="仿宋_GB2312" w:eastAsia="仿宋_GB2312" w:hAnsi="仿宋"/>
            <w:color w:val="000000"/>
            <w:sz w:val="32"/>
            <w:szCs w:val="32"/>
          </w:rPr>
          <w:t>3</w:t>
        </w:r>
        <w:r w:rsidR="007104F0" w:rsidRPr="00812D50">
          <w:rPr>
            <w:rFonts w:ascii="仿宋_GB2312" w:eastAsia="仿宋_GB2312" w:hAnsi="仿宋"/>
            <w:color w:val="000000"/>
            <w:sz w:val="32"/>
            <w:szCs w:val="32"/>
          </w:rPr>
          <w:t>0</w:t>
        </w:r>
      </w:ins>
      <w:r w:rsidRPr="00812D50">
        <w:rPr>
          <w:rFonts w:ascii="仿宋_GB2312" w:eastAsia="仿宋_GB2312" w:hAnsi="仿宋" w:hint="eastAsia"/>
          <w:color w:val="000000"/>
          <w:sz w:val="32"/>
          <w:szCs w:val="32"/>
        </w:rPr>
        <w:t>套头盔、盾牌等个人防爆装备，</w:t>
      </w:r>
      <w:del w:id="22" w:author="郑冰" w:date="2021-08-31T16:10:00Z">
        <w:r w:rsidR="00725D68" w:rsidRPr="00812D50" w:rsidDel="007104F0">
          <w:rPr>
            <w:rFonts w:ascii="仿宋_GB2312" w:eastAsia="仿宋_GB2312" w:hAnsi="仿宋"/>
            <w:color w:val="000000"/>
            <w:sz w:val="32"/>
            <w:szCs w:val="32"/>
          </w:rPr>
          <w:delText>3</w:delText>
        </w:r>
      </w:del>
      <w:ins w:id="23" w:author="郑冰" w:date="2021-08-31T16:10:00Z">
        <w:r w:rsidR="007104F0">
          <w:rPr>
            <w:rFonts w:ascii="仿宋_GB2312" w:eastAsia="仿宋_GB2312" w:hAnsi="仿宋"/>
            <w:color w:val="000000"/>
            <w:sz w:val="32"/>
            <w:szCs w:val="32"/>
          </w:rPr>
          <w:t>5</w:t>
        </w:r>
      </w:ins>
      <w:r w:rsidRPr="00812D50">
        <w:rPr>
          <w:rFonts w:ascii="仿宋_GB2312" w:eastAsia="仿宋_GB2312" w:hAnsi="仿宋" w:hint="eastAsia"/>
          <w:color w:val="000000"/>
          <w:sz w:val="32"/>
          <w:szCs w:val="32"/>
        </w:rPr>
        <w:t>辆执勤皮卡车，1辆厢式货车，</w:t>
      </w:r>
      <w:del w:id="24" w:author="郑冰" w:date="2021-08-31T16:10:00Z">
        <w:r w:rsidR="00FE593B" w:rsidDel="007104F0">
          <w:rPr>
            <w:rFonts w:ascii="仿宋_GB2312" w:eastAsia="仿宋_GB2312" w:hAnsi="仿宋"/>
            <w:color w:val="000000"/>
            <w:sz w:val="32"/>
            <w:szCs w:val="32"/>
          </w:rPr>
          <w:delText>10</w:delText>
        </w:r>
      </w:del>
      <w:ins w:id="25" w:author="郑冰" w:date="2021-08-31T16:10:00Z">
        <w:r w:rsidR="007104F0">
          <w:rPr>
            <w:rFonts w:ascii="仿宋_GB2312" w:eastAsia="仿宋_GB2312" w:hAnsi="仿宋"/>
            <w:color w:val="000000"/>
            <w:sz w:val="32"/>
            <w:szCs w:val="32"/>
          </w:rPr>
          <w:t>1</w:t>
        </w:r>
        <w:r w:rsidR="007104F0">
          <w:rPr>
            <w:rFonts w:ascii="仿宋_GB2312" w:eastAsia="仿宋_GB2312" w:hAnsi="仿宋"/>
            <w:color w:val="000000"/>
            <w:sz w:val="32"/>
            <w:szCs w:val="32"/>
          </w:rPr>
          <w:t>5</w:t>
        </w:r>
      </w:ins>
      <w:r w:rsidRPr="00812D50">
        <w:rPr>
          <w:rFonts w:ascii="仿宋_GB2312" w:eastAsia="仿宋_GB2312" w:hAnsi="仿宋" w:hint="eastAsia"/>
          <w:color w:val="000000"/>
          <w:sz w:val="32"/>
          <w:szCs w:val="32"/>
        </w:rPr>
        <w:t>辆250cc</w:t>
      </w:r>
      <w:r w:rsidR="00725D68" w:rsidRPr="00812D50">
        <w:rPr>
          <w:rFonts w:ascii="仿宋_GB2312" w:eastAsia="仿宋_GB2312" w:hAnsi="仿宋" w:hint="eastAsia"/>
          <w:color w:val="000000"/>
          <w:sz w:val="32"/>
          <w:szCs w:val="32"/>
        </w:rPr>
        <w:t>以上摩托车（含配件）</w:t>
      </w:r>
      <w:r w:rsidRPr="00812D50">
        <w:rPr>
          <w:rFonts w:ascii="仿宋_GB2312" w:eastAsia="仿宋_GB2312" w:hAnsi="仿宋" w:hint="eastAsia"/>
          <w:color w:val="000000"/>
          <w:sz w:val="32"/>
          <w:szCs w:val="32"/>
        </w:rPr>
        <w:t>,</w:t>
      </w:r>
      <w:del w:id="26" w:author="郑冰" w:date="2021-08-31T16:10:00Z">
        <w:r w:rsidRPr="00812D50" w:rsidDel="007104F0">
          <w:rPr>
            <w:rFonts w:ascii="仿宋_GB2312" w:eastAsia="仿宋_GB2312" w:hAnsi="仿宋" w:hint="eastAsia"/>
            <w:color w:val="000000"/>
            <w:sz w:val="32"/>
            <w:szCs w:val="32"/>
          </w:rPr>
          <w:delText>20</w:delText>
        </w:r>
      </w:del>
      <w:ins w:id="27" w:author="郑冰" w:date="2021-08-31T16:10:00Z">
        <w:r w:rsidR="007104F0">
          <w:rPr>
            <w:rFonts w:ascii="仿宋_GB2312" w:eastAsia="仿宋_GB2312" w:hAnsi="仿宋"/>
            <w:color w:val="000000"/>
            <w:sz w:val="32"/>
            <w:szCs w:val="32"/>
          </w:rPr>
          <w:t>3</w:t>
        </w:r>
        <w:r w:rsidR="007104F0" w:rsidRPr="00812D50">
          <w:rPr>
            <w:rFonts w:ascii="仿宋_GB2312" w:eastAsia="仿宋_GB2312" w:hAnsi="仿宋" w:hint="eastAsia"/>
            <w:color w:val="000000"/>
            <w:sz w:val="32"/>
            <w:szCs w:val="32"/>
          </w:rPr>
          <w:t>0</w:t>
        </w:r>
      </w:ins>
      <w:r w:rsidRPr="00812D50">
        <w:rPr>
          <w:rFonts w:ascii="仿宋_GB2312" w:eastAsia="仿宋_GB2312" w:hAnsi="仿宋" w:hint="eastAsia"/>
          <w:color w:val="000000"/>
          <w:sz w:val="32"/>
          <w:szCs w:val="32"/>
        </w:rPr>
        <w:t>+台对讲机、</w:t>
      </w:r>
      <w:del w:id="28" w:author="郑冰" w:date="2021-08-31T16:10:00Z">
        <w:r w:rsidR="00736897" w:rsidRPr="00812D50" w:rsidDel="007104F0">
          <w:rPr>
            <w:rFonts w:ascii="仿宋_GB2312" w:eastAsia="仿宋_GB2312" w:hAnsi="仿宋"/>
            <w:color w:val="000000"/>
            <w:sz w:val="32"/>
            <w:szCs w:val="32"/>
          </w:rPr>
          <w:delText>1</w:delText>
        </w:r>
        <w:r w:rsidRPr="00812D50" w:rsidDel="007104F0">
          <w:rPr>
            <w:rFonts w:ascii="仿宋_GB2312" w:eastAsia="仿宋_GB2312" w:hAnsi="仿宋" w:hint="eastAsia"/>
            <w:color w:val="000000"/>
            <w:sz w:val="32"/>
            <w:szCs w:val="32"/>
          </w:rPr>
          <w:delText>0</w:delText>
        </w:r>
      </w:del>
      <w:ins w:id="29" w:author="郑冰" w:date="2021-08-31T16:10:00Z">
        <w:r w:rsidR="007104F0" w:rsidRPr="00812D50">
          <w:rPr>
            <w:rFonts w:ascii="仿宋_GB2312" w:eastAsia="仿宋_GB2312" w:hAnsi="仿宋"/>
            <w:color w:val="000000"/>
            <w:sz w:val="32"/>
            <w:szCs w:val="32"/>
          </w:rPr>
          <w:t>1</w:t>
        </w:r>
        <w:r w:rsidR="007104F0">
          <w:rPr>
            <w:rFonts w:ascii="仿宋_GB2312" w:eastAsia="仿宋_GB2312" w:hAnsi="仿宋"/>
            <w:color w:val="000000"/>
            <w:sz w:val="32"/>
            <w:szCs w:val="32"/>
          </w:rPr>
          <w:t>5</w:t>
        </w:r>
      </w:ins>
      <w:r w:rsidRPr="00812D50">
        <w:rPr>
          <w:rFonts w:ascii="仿宋_GB2312" w:eastAsia="仿宋_GB2312" w:hAnsi="仿宋" w:hint="eastAsia"/>
          <w:color w:val="000000"/>
          <w:sz w:val="32"/>
          <w:szCs w:val="32"/>
        </w:rPr>
        <w:t>台执法记录仪、</w:t>
      </w:r>
      <w:r w:rsidR="00725D68" w:rsidRPr="00812D50">
        <w:rPr>
          <w:rFonts w:ascii="仿宋_GB2312" w:eastAsia="仿宋_GB2312" w:hAnsi="仿宋"/>
          <w:color w:val="000000"/>
          <w:sz w:val="32"/>
          <w:szCs w:val="32"/>
        </w:rPr>
        <w:t>20</w:t>
      </w:r>
      <w:r w:rsidRPr="00812D50">
        <w:rPr>
          <w:rFonts w:ascii="仿宋_GB2312" w:eastAsia="仿宋_GB2312" w:hAnsi="仿宋" w:hint="eastAsia"/>
          <w:color w:val="000000"/>
          <w:sz w:val="32"/>
          <w:szCs w:val="32"/>
        </w:rPr>
        <w:t>台行车记录仪、</w:t>
      </w:r>
      <w:del w:id="30" w:author="郑冰" w:date="2021-08-31T16:10:00Z">
        <w:r w:rsidR="00725D68" w:rsidRPr="00812D50" w:rsidDel="007104F0">
          <w:rPr>
            <w:rFonts w:ascii="仿宋_GB2312" w:eastAsia="仿宋_GB2312" w:hAnsi="仿宋"/>
            <w:color w:val="000000"/>
            <w:sz w:val="32"/>
            <w:szCs w:val="32"/>
          </w:rPr>
          <w:delText>20</w:delText>
        </w:r>
      </w:del>
      <w:ins w:id="31" w:author="郑冰" w:date="2021-08-31T16:10:00Z">
        <w:r w:rsidR="007104F0">
          <w:rPr>
            <w:rFonts w:ascii="仿宋_GB2312" w:eastAsia="仿宋_GB2312" w:hAnsi="仿宋"/>
            <w:color w:val="000000"/>
            <w:sz w:val="32"/>
            <w:szCs w:val="32"/>
          </w:rPr>
          <w:t>3</w:t>
        </w:r>
        <w:r w:rsidR="007104F0" w:rsidRPr="00812D50">
          <w:rPr>
            <w:rFonts w:ascii="仿宋_GB2312" w:eastAsia="仿宋_GB2312" w:hAnsi="仿宋"/>
            <w:color w:val="000000"/>
            <w:sz w:val="32"/>
            <w:szCs w:val="32"/>
          </w:rPr>
          <w:t>0</w:t>
        </w:r>
      </w:ins>
      <w:r w:rsidRPr="00812D50">
        <w:rPr>
          <w:rFonts w:ascii="仿宋_GB2312" w:eastAsia="仿宋_GB2312" w:hAnsi="仿宋" w:hint="eastAsia"/>
          <w:color w:val="000000"/>
          <w:sz w:val="32"/>
          <w:szCs w:val="32"/>
        </w:rPr>
        <w:t>套防暴服、</w:t>
      </w:r>
      <w:del w:id="32" w:author="郑冰" w:date="2021-08-31T16:11:00Z">
        <w:r w:rsidR="00725D68" w:rsidRPr="00812D50" w:rsidDel="007104F0">
          <w:rPr>
            <w:rFonts w:ascii="仿宋_GB2312" w:eastAsia="仿宋_GB2312" w:hAnsi="仿宋"/>
            <w:color w:val="000000"/>
            <w:sz w:val="32"/>
            <w:szCs w:val="32"/>
          </w:rPr>
          <w:delText>20</w:delText>
        </w:r>
      </w:del>
      <w:ins w:id="33" w:author="郑冰" w:date="2021-08-31T16:11:00Z">
        <w:r w:rsidR="007104F0">
          <w:rPr>
            <w:rFonts w:ascii="仿宋_GB2312" w:eastAsia="仿宋_GB2312" w:hAnsi="仿宋"/>
            <w:color w:val="000000"/>
            <w:sz w:val="32"/>
            <w:szCs w:val="32"/>
          </w:rPr>
          <w:t>3</w:t>
        </w:r>
        <w:r w:rsidR="007104F0" w:rsidRPr="00812D50">
          <w:rPr>
            <w:rFonts w:ascii="仿宋_GB2312" w:eastAsia="仿宋_GB2312" w:hAnsi="仿宋"/>
            <w:color w:val="000000"/>
            <w:sz w:val="32"/>
            <w:szCs w:val="32"/>
          </w:rPr>
          <w:t>0</w:t>
        </w:r>
      </w:ins>
      <w:r w:rsidRPr="00812D50">
        <w:rPr>
          <w:rFonts w:ascii="仿宋_GB2312" w:eastAsia="仿宋_GB2312" w:hAnsi="仿宋" w:hint="eastAsia"/>
          <w:color w:val="000000"/>
          <w:sz w:val="32"/>
          <w:szCs w:val="32"/>
        </w:rPr>
        <w:t>个肩灯、一套巡查APP设计开发投入使用。</w:t>
      </w:r>
    </w:p>
    <w:p w:rsidR="00B9602E" w:rsidRPr="00BD4D17" w:rsidRDefault="0023032F" w:rsidP="00BA380C">
      <w:pPr>
        <w:snapToGrid w:val="0"/>
        <w:spacing w:line="560" w:lineRule="exact"/>
        <w:ind w:firstLineChars="200" w:firstLine="640"/>
        <w:outlineLvl w:val="0"/>
        <w:rPr>
          <w:rFonts w:ascii="楷体" w:eastAsia="楷体" w:hAnsi="楷体"/>
          <w:sz w:val="32"/>
          <w:szCs w:val="32"/>
        </w:rPr>
      </w:pPr>
      <w:r w:rsidRPr="00BD4D17">
        <w:rPr>
          <w:rFonts w:ascii="楷体" w:eastAsia="楷体" w:hAnsi="楷体" w:hint="eastAsia"/>
          <w:sz w:val="32"/>
          <w:szCs w:val="32"/>
        </w:rPr>
        <w:t>（四）</w:t>
      </w:r>
      <w:r w:rsidR="00143C2D" w:rsidRPr="00BD4D17">
        <w:rPr>
          <w:rFonts w:ascii="楷体" w:eastAsia="楷体" w:hAnsi="楷体" w:hint="eastAsia"/>
          <w:sz w:val="32"/>
          <w:szCs w:val="32"/>
        </w:rPr>
        <w:t>项目工作要求</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1.</w:t>
      </w:r>
      <w:r w:rsidR="00143C2D" w:rsidRPr="00812D50">
        <w:rPr>
          <w:rFonts w:ascii="仿宋_GB2312" w:eastAsia="仿宋_GB2312" w:hAnsi="仿宋" w:hint="eastAsia"/>
          <w:color w:val="000000"/>
          <w:sz w:val="32"/>
          <w:szCs w:val="32"/>
        </w:rPr>
        <w:t>协助采购单位处理</w:t>
      </w:r>
      <w:r w:rsidR="00B82ABB" w:rsidRPr="00812D50">
        <w:rPr>
          <w:rFonts w:ascii="仿宋_GB2312" w:eastAsia="仿宋_GB2312" w:hAnsi="仿宋" w:hint="eastAsia"/>
          <w:color w:val="000000"/>
          <w:sz w:val="32"/>
          <w:szCs w:val="32"/>
        </w:rPr>
        <w:t>水务违法案件、投诉案件及</w:t>
      </w:r>
      <w:r w:rsidR="00143C2D" w:rsidRPr="00812D50">
        <w:rPr>
          <w:rFonts w:ascii="仿宋_GB2312" w:eastAsia="仿宋_GB2312" w:hAnsi="仿宋" w:hint="eastAsia"/>
          <w:color w:val="000000"/>
          <w:sz w:val="32"/>
          <w:szCs w:val="32"/>
        </w:rPr>
        <w:t>上级督办案件；</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2.</w:t>
      </w:r>
      <w:r w:rsidR="00143C2D" w:rsidRPr="00812D50">
        <w:rPr>
          <w:rFonts w:ascii="仿宋_GB2312" w:eastAsia="仿宋_GB2312" w:hAnsi="仿宋" w:hint="eastAsia"/>
          <w:color w:val="000000"/>
          <w:sz w:val="32"/>
          <w:szCs w:val="32"/>
        </w:rPr>
        <w:t>协助采购单位处理好与当地公安机关的正常工作关系，最大限度地避免采购单位利益受到损害；</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3.</w:t>
      </w:r>
      <w:r w:rsidR="00143C2D" w:rsidRPr="00812D50">
        <w:rPr>
          <w:rFonts w:ascii="仿宋_GB2312" w:eastAsia="仿宋_GB2312" w:hAnsi="仿宋" w:hint="eastAsia"/>
          <w:color w:val="000000"/>
          <w:sz w:val="32"/>
          <w:szCs w:val="32"/>
        </w:rPr>
        <w:t>执法现场秩序维护；</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4</w:t>
      </w:r>
      <w:r w:rsidRPr="00812D50">
        <w:rPr>
          <w:rFonts w:ascii="仿宋_GB2312" w:eastAsia="仿宋_GB2312" w:hAnsi="仿宋"/>
          <w:color w:val="000000"/>
          <w:sz w:val="32"/>
          <w:szCs w:val="32"/>
        </w:rPr>
        <w:t>.</w:t>
      </w:r>
      <w:r w:rsidR="00695355" w:rsidRPr="00812D50">
        <w:rPr>
          <w:rFonts w:ascii="仿宋_GB2312" w:eastAsia="仿宋_GB2312" w:hAnsi="仿宋" w:hint="eastAsia"/>
          <w:color w:val="000000"/>
          <w:sz w:val="32"/>
          <w:szCs w:val="32"/>
        </w:rPr>
        <w:t>协助采购单位开展河道、水库、管网等水务设施管理和生产建设项目水土保持巡查及违法事件辅助执法工作，对违法行为进行劝阻并收集整理报告，对于简单的水务违法问题及时做机动处理；</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5.</w:t>
      </w:r>
      <w:r w:rsidR="00143C2D" w:rsidRPr="00812D50">
        <w:rPr>
          <w:rFonts w:ascii="仿宋_GB2312" w:eastAsia="仿宋_GB2312" w:hAnsi="仿宋" w:hint="eastAsia"/>
          <w:color w:val="000000"/>
          <w:sz w:val="32"/>
          <w:szCs w:val="32"/>
        </w:rPr>
        <w:t>蹲点监控；</w:t>
      </w:r>
    </w:p>
    <w:p w:rsidR="00695355"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6</w:t>
      </w:r>
      <w:r w:rsidRPr="00812D50">
        <w:rPr>
          <w:rFonts w:ascii="仿宋_GB2312" w:eastAsia="仿宋_GB2312" w:hAnsi="仿宋"/>
          <w:color w:val="000000"/>
          <w:sz w:val="32"/>
          <w:szCs w:val="32"/>
        </w:rPr>
        <w:t>.</w:t>
      </w:r>
      <w:r w:rsidR="00695355" w:rsidRPr="00812D50">
        <w:rPr>
          <w:rFonts w:ascii="仿宋_GB2312" w:eastAsia="仿宋_GB2312" w:hAnsi="仿宋" w:hint="eastAsia"/>
          <w:color w:val="000000"/>
          <w:sz w:val="32"/>
          <w:szCs w:val="32"/>
        </w:rPr>
        <w:t>应急事件处置与维稳，负责组织机动分队，随时可调动</w:t>
      </w:r>
      <w:r w:rsidR="00695355" w:rsidRPr="00812D50">
        <w:rPr>
          <w:rFonts w:ascii="仿宋_GB2312" w:eastAsia="仿宋_GB2312" w:hAnsi="仿宋"/>
          <w:color w:val="000000"/>
          <w:sz w:val="32"/>
          <w:szCs w:val="32"/>
        </w:rPr>
        <w:t>15</w:t>
      </w:r>
      <w:r w:rsidR="00695355" w:rsidRPr="00812D50">
        <w:rPr>
          <w:rFonts w:ascii="仿宋_GB2312" w:eastAsia="仿宋_GB2312" w:hAnsi="仿宋" w:hint="eastAsia"/>
          <w:color w:val="000000"/>
          <w:sz w:val="32"/>
          <w:szCs w:val="32"/>
        </w:rPr>
        <w:t>人以上的应急人员协助处理各种应急事件；</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7.</w:t>
      </w:r>
      <w:r w:rsidR="00695355" w:rsidRPr="00812D50">
        <w:rPr>
          <w:rFonts w:ascii="仿宋_GB2312" w:eastAsia="仿宋_GB2312" w:hAnsi="仿宋" w:hint="eastAsia"/>
          <w:color w:val="000000"/>
          <w:sz w:val="32"/>
          <w:szCs w:val="32"/>
        </w:rPr>
        <w:t>完成采购单位交办的其他工作任务。</w:t>
      </w:r>
    </w:p>
    <w:p w:rsidR="00B9602E" w:rsidRPr="00BD4D17" w:rsidRDefault="0023032F" w:rsidP="00BA380C">
      <w:pPr>
        <w:snapToGrid w:val="0"/>
        <w:spacing w:line="560" w:lineRule="exact"/>
        <w:ind w:firstLineChars="200" w:firstLine="640"/>
        <w:outlineLvl w:val="0"/>
        <w:rPr>
          <w:rFonts w:ascii="楷体" w:eastAsia="楷体" w:hAnsi="楷体"/>
          <w:sz w:val="32"/>
          <w:szCs w:val="32"/>
        </w:rPr>
      </w:pPr>
      <w:r w:rsidRPr="00BD4D17">
        <w:rPr>
          <w:rFonts w:ascii="楷体" w:eastAsia="楷体" w:hAnsi="楷体" w:hint="eastAsia"/>
          <w:sz w:val="32"/>
          <w:szCs w:val="32"/>
        </w:rPr>
        <w:t>（五）</w:t>
      </w:r>
      <w:r w:rsidR="00143C2D" w:rsidRPr="00BD4D17">
        <w:rPr>
          <w:rFonts w:ascii="楷体" w:eastAsia="楷体" w:hAnsi="楷体" w:hint="eastAsia"/>
          <w:sz w:val="32"/>
          <w:szCs w:val="32"/>
        </w:rPr>
        <w:t>项目工作质量要求</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1.</w:t>
      </w:r>
      <w:r w:rsidR="00143C2D" w:rsidRPr="00812D50">
        <w:rPr>
          <w:rFonts w:ascii="仿宋_GB2312" w:eastAsia="仿宋_GB2312" w:hAnsi="仿宋" w:hint="eastAsia"/>
          <w:color w:val="000000"/>
          <w:sz w:val="32"/>
          <w:szCs w:val="32"/>
        </w:rPr>
        <w:t>中标供应商及其保安员不是行政执法主体，没有执法权，不得实施行政强制、行政处罚等行政行为。中标供应商派出的保安员应统一交由采购单位管理和调度。</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2.</w:t>
      </w:r>
      <w:r w:rsidR="00143C2D" w:rsidRPr="00812D50">
        <w:rPr>
          <w:rFonts w:ascii="仿宋_GB2312" w:eastAsia="仿宋_GB2312" w:hAnsi="仿宋" w:hint="eastAsia"/>
          <w:color w:val="000000"/>
          <w:sz w:val="32"/>
          <w:szCs w:val="32"/>
        </w:rPr>
        <w:t>中标供应商应根据采购单位的要求派出相应数量的</w:t>
      </w:r>
      <w:r w:rsidR="00143C2D" w:rsidRPr="00812D50">
        <w:rPr>
          <w:rFonts w:ascii="仿宋_GB2312" w:eastAsia="仿宋_GB2312" w:hAnsi="仿宋" w:hint="eastAsia"/>
          <w:color w:val="000000"/>
          <w:sz w:val="32"/>
          <w:szCs w:val="32"/>
        </w:rPr>
        <w:lastRenderedPageBreak/>
        <w:t>保安员提供服务，将保安员交由采购单位统一管理和调配。根据采购单位的要求，中标供应商对人员进行岗前和岗中培训，并将保安员有关信息报采购单位备案，经采购单位审核通过后方可从事</w:t>
      </w:r>
      <w:r w:rsidR="00F32BA3" w:rsidRPr="00812D50">
        <w:rPr>
          <w:rFonts w:ascii="仿宋_GB2312" w:eastAsia="仿宋_GB2312" w:hAnsi="仿宋" w:hint="eastAsia"/>
          <w:color w:val="000000"/>
          <w:sz w:val="32"/>
          <w:szCs w:val="32"/>
        </w:rPr>
        <w:t>水务安保</w:t>
      </w:r>
      <w:r w:rsidR="00143C2D" w:rsidRPr="00812D50">
        <w:rPr>
          <w:rFonts w:ascii="仿宋_GB2312" w:eastAsia="仿宋_GB2312" w:hAnsi="仿宋" w:hint="eastAsia"/>
          <w:color w:val="000000"/>
          <w:sz w:val="32"/>
          <w:szCs w:val="32"/>
        </w:rPr>
        <w:t>管</w:t>
      </w:r>
      <w:proofErr w:type="gramStart"/>
      <w:r w:rsidR="00143C2D" w:rsidRPr="00812D50">
        <w:rPr>
          <w:rFonts w:ascii="仿宋_GB2312" w:eastAsia="仿宋_GB2312" w:hAnsi="仿宋" w:hint="eastAsia"/>
          <w:color w:val="000000"/>
          <w:sz w:val="32"/>
          <w:szCs w:val="32"/>
        </w:rPr>
        <w:t>理服务</w:t>
      </w:r>
      <w:proofErr w:type="gramEnd"/>
      <w:r w:rsidR="00143C2D" w:rsidRPr="00812D50">
        <w:rPr>
          <w:rFonts w:ascii="仿宋_GB2312" w:eastAsia="仿宋_GB2312" w:hAnsi="仿宋" w:hint="eastAsia"/>
          <w:color w:val="000000"/>
          <w:sz w:val="32"/>
          <w:szCs w:val="32"/>
        </w:rPr>
        <w:t>工作。</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3.</w:t>
      </w:r>
      <w:r w:rsidR="00143C2D" w:rsidRPr="00812D50">
        <w:rPr>
          <w:rFonts w:ascii="仿宋_GB2312" w:eastAsia="仿宋_GB2312" w:hAnsi="仿宋" w:hint="eastAsia"/>
          <w:color w:val="000000"/>
          <w:sz w:val="32"/>
          <w:szCs w:val="32"/>
        </w:rPr>
        <w:t>部分协助执法服务时间为全天候不间断。中标供应商必须在保证采购单位工作要求及服务质量的基础上，根据《中华人民共和国劳动法》等相关法律法规的规定，合理做好保安员工作安排和调度工作。</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4.</w:t>
      </w:r>
      <w:r w:rsidR="00143C2D" w:rsidRPr="00812D50">
        <w:rPr>
          <w:rFonts w:ascii="仿宋_GB2312" w:eastAsia="仿宋_GB2312" w:hAnsi="仿宋" w:hint="eastAsia"/>
          <w:color w:val="000000"/>
          <w:sz w:val="32"/>
          <w:szCs w:val="32"/>
        </w:rPr>
        <w:t>中标供应商在服务区域内开展协助管理活动时，应遵照执行采购单位制定的工作标准和管理办法，自觉接受采购单位的管理、指导、监督和考核。</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5.</w:t>
      </w:r>
      <w:r w:rsidR="00143C2D" w:rsidRPr="00812D50">
        <w:rPr>
          <w:rFonts w:ascii="仿宋_GB2312" w:eastAsia="仿宋_GB2312" w:hAnsi="仿宋" w:hint="eastAsia"/>
          <w:color w:val="000000"/>
          <w:sz w:val="32"/>
          <w:szCs w:val="32"/>
        </w:rPr>
        <w:t>服务期间，服务人员装备需整齐划一，统一着装，仪容仪表端正，中标供应商负责保安员服装、帽子、帽徽、肩章、领带、腰带、胶警棍等装备的配备。</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6.</w:t>
      </w:r>
      <w:r w:rsidR="00143C2D" w:rsidRPr="00812D50">
        <w:rPr>
          <w:rFonts w:ascii="仿宋_GB2312" w:eastAsia="仿宋_GB2312" w:hAnsi="仿宋" w:hint="eastAsia"/>
          <w:color w:val="000000"/>
          <w:sz w:val="32"/>
          <w:szCs w:val="32"/>
        </w:rPr>
        <w:t>保安员必须自觉遵守工作纪律，言行举止必须</w:t>
      </w:r>
      <w:proofErr w:type="gramStart"/>
      <w:r w:rsidR="00143C2D" w:rsidRPr="00812D50">
        <w:rPr>
          <w:rFonts w:ascii="仿宋_GB2312" w:eastAsia="仿宋_GB2312" w:hAnsi="仿宋" w:hint="eastAsia"/>
          <w:color w:val="000000"/>
          <w:sz w:val="32"/>
          <w:szCs w:val="32"/>
        </w:rPr>
        <w:t>按执法</w:t>
      </w:r>
      <w:proofErr w:type="gramEnd"/>
      <w:r w:rsidR="00143C2D" w:rsidRPr="00812D50">
        <w:rPr>
          <w:rFonts w:ascii="仿宋_GB2312" w:eastAsia="仿宋_GB2312" w:hAnsi="仿宋" w:hint="eastAsia"/>
          <w:color w:val="000000"/>
          <w:sz w:val="32"/>
          <w:szCs w:val="32"/>
        </w:rPr>
        <w:t>队员行为规范要求，严禁保安员借用深圳市深</w:t>
      </w:r>
      <w:proofErr w:type="gramStart"/>
      <w:r w:rsidR="00143C2D" w:rsidRPr="00812D50">
        <w:rPr>
          <w:rFonts w:ascii="仿宋_GB2312" w:eastAsia="仿宋_GB2312" w:hAnsi="仿宋" w:hint="eastAsia"/>
          <w:color w:val="000000"/>
          <w:sz w:val="32"/>
          <w:szCs w:val="32"/>
        </w:rPr>
        <w:t>汕</w:t>
      </w:r>
      <w:proofErr w:type="gramEnd"/>
      <w:r w:rsidR="00143C2D" w:rsidRPr="00812D50">
        <w:rPr>
          <w:rFonts w:ascii="仿宋_GB2312" w:eastAsia="仿宋_GB2312" w:hAnsi="仿宋" w:hint="eastAsia"/>
          <w:color w:val="000000"/>
          <w:sz w:val="32"/>
          <w:szCs w:val="32"/>
        </w:rPr>
        <w:t>特别合作区</w:t>
      </w:r>
      <w:r w:rsidR="00582732" w:rsidRPr="00812D50">
        <w:rPr>
          <w:rFonts w:ascii="仿宋_GB2312" w:eastAsia="仿宋_GB2312" w:hAnsi="仿宋" w:hint="eastAsia"/>
          <w:color w:val="000000"/>
          <w:sz w:val="32"/>
          <w:szCs w:val="32"/>
        </w:rPr>
        <w:t>住房建设和水务局</w:t>
      </w:r>
      <w:r w:rsidR="00143C2D" w:rsidRPr="00812D50">
        <w:rPr>
          <w:rFonts w:ascii="仿宋_GB2312" w:eastAsia="仿宋_GB2312" w:hAnsi="仿宋" w:hint="eastAsia"/>
          <w:color w:val="000000"/>
          <w:sz w:val="32"/>
          <w:szCs w:val="32"/>
        </w:rPr>
        <w:t>名义收取或参与收取任何费用，不得利用工作之便敲诈勒索、索贿受贿。</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7.</w:t>
      </w:r>
      <w:r w:rsidR="00143C2D" w:rsidRPr="00812D50">
        <w:rPr>
          <w:rFonts w:ascii="仿宋_GB2312" w:eastAsia="仿宋_GB2312" w:hAnsi="仿宋" w:hint="eastAsia"/>
          <w:color w:val="000000"/>
          <w:sz w:val="32"/>
          <w:szCs w:val="32"/>
        </w:rPr>
        <w:t>中标供应商负责保安员的招聘、培训、政审、办证、考核、奖励、处罚、请假、辞工、辞退及人事档案的管理，做好岗位值勤、作风纪律、内务卫生、岗位训练、岗位轮训和保安业务的指导，监督管理工作及与本合同相关的内容告知，督促教育保安员接受采购单位领导及主管人员的工作检查和监督管理。</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lastRenderedPageBreak/>
        <w:t>8.</w:t>
      </w:r>
      <w:r w:rsidR="00143C2D" w:rsidRPr="00812D50">
        <w:rPr>
          <w:rFonts w:ascii="仿宋_GB2312" w:eastAsia="仿宋_GB2312" w:hAnsi="仿宋" w:hint="eastAsia"/>
          <w:color w:val="000000"/>
          <w:sz w:val="32"/>
          <w:szCs w:val="32"/>
        </w:rPr>
        <w:t>中标供应商及其保安员禁止以下行为：</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（1）</w:t>
      </w:r>
      <w:r w:rsidR="00143C2D" w:rsidRPr="00812D50">
        <w:rPr>
          <w:rFonts w:ascii="仿宋_GB2312" w:eastAsia="仿宋_GB2312" w:hAnsi="仿宋" w:hint="eastAsia"/>
          <w:color w:val="000000"/>
          <w:sz w:val="32"/>
          <w:szCs w:val="32"/>
        </w:rPr>
        <w:t>对当事人行使行政检查权、行政强制权和行政处罚权；</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（2）</w:t>
      </w:r>
      <w:r w:rsidR="00143C2D" w:rsidRPr="00812D50">
        <w:rPr>
          <w:rFonts w:ascii="仿宋_GB2312" w:eastAsia="仿宋_GB2312" w:hAnsi="仿宋" w:hint="eastAsia"/>
          <w:color w:val="000000"/>
          <w:sz w:val="32"/>
          <w:szCs w:val="32"/>
        </w:rPr>
        <w:t>制作法律文书；</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（3）</w:t>
      </w:r>
      <w:r w:rsidR="00143C2D" w:rsidRPr="00812D50">
        <w:rPr>
          <w:rFonts w:ascii="仿宋_GB2312" w:eastAsia="仿宋_GB2312" w:hAnsi="仿宋" w:hint="eastAsia"/>
          <w:color w:val="000000"/>
          <w:sz w:val="32"/>
          <w:szCs w:val="32"/>
        </w:rPr>
        <w:t>充当违法当事人的保护伞，收取保护费；</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（4）</w:t>
      </w:r>
      <w:r w:rsidR="00143C2D" w:rsidRPr="00812D50">
        <w:rPr>
          <w:rFonts w:ascii="仿宋_GB2312" w:eastAsia="仿宋_GB2312" w:hAnsi="仿宋" w:hint="eastAsia"/>
          <w:color w:val="000000"/>
          <w:sz w:val="32"/>
          <w:szCs w:val="32"/>
        </w:rPr>
        <w:t>限制他人人身自由、搜查他人身体或侮辱、殴打他人；</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（5）</w:t>
      </w:r>
      <w:r w:rsidR="00143C2D" w:rsidRPr="00812D50">
        <w:rPr>
          <w:rFonts w:ascii="仿宋_GB2312" w:eastAsia="仿宋_GB2312" w:hAnsi="仿宋" w:hint="eastAsia"/>
          <w:color w:val="000000"/>
          <w:sz w:val="32"/>
          <w:szCs w:val="32"/>
        </w:rPr>
        <w:t>扣押、没收他人证件、财物；</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（6）</w:t>
      </w:r>
      <w:r w:rsidR="00143C2D" w:rsidRPr="00812D50">
        <w:rPr>
          <w:rFonts w:ascii="仿宋_GB2312" w:eastAsia="仿宋_GB2312" w:hAnsi="仿宋" w:hint="eastAsia"/>
          <w:color w:val="000000"/>
          <w:sz w:val="32"/>
          <w:szCs w:val="32"/>
        </w:rPr>
        <w:t>采用暴力或以暴力相威胁处置管理纠纷；</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（7）</w:t>
      </w:r>
      <w:r w:rsidR="00143C2D" w:rsidRPr="00812D50">
        <w:rPr>
          <w:rFonts w:ascii="仿宋_GB2312" w:eastAsia="仿宋_GB2312" w:hAnsi="仿宋" w:hint="eastAsia"/>
          <w:color w:val="000000"/>
          <w:sz w:val="32"/>
          <w:szCs w:val="32"/>
        </w:rPr>
        <w:t>侵犯个人隐私或泄漏在辅助管理工作中获知的应当保密的信息；</w:t>
      </w:r>
    </w:p>
    <w:p w:rsidR="00B9602E" w:rsidRPr="00812D50" w:rsidRDefault="0023032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hint="eastAsia"/>
          <w:color w:val="000000"/>
          <w:sz w:val="32"/>
          <w:szCs w:val="32"/>
        </w:rPr>
        <w:t>（8）</w:t>
      </w:r>
      <w:r w:rsidR="00143C2D" w:rsidRPr="00812D50">
        <w:rPr>
          <w:rFonts w:ascii="仿宋_GB2312" w:eastAsia="仿宋_GB2312" w:hAnsi="仿宋" w:hint="eastAsia"/>
          <w:color w:val="000000"/>
          <w:sz w:val="32"/>
          <w:szCs w:val="32"/>
        </w:rPr>
        <w:t>法律、法规禁止的其他行为。</w:t>
      </w:r>
    </w:p>
    <w:p w:rsidR="00B9602E" w:rsidRPr="00BD4D17" w:rsidRDefault="0039581F" w:rsidP="00BA380C">
      <w:pPr>
        <w:snapToGrid w:val="0"/>
        <w:spacing w:line="560" w:lineRule="exact"/>
        <w:ind w:firstLineChars="200" w:firstLine="640"/>
        <w:outlineLvl w:val="0"/>
        <w:rPr>
          <w:rFonts w:ascii="楷体" w:eastAsia="楷体" w:hAnsi="楷体"/>
          <w:sz w:val="32"/>
          <w:szCs w:val="32"/>
        </w:rPr>
      </w:pPr>
      <w:r w:rsidRPr="00BD4D17">
        <w:rPr>
          <w:rFonts w:ascii="楷体" w:eastAsia="楷体" w:hAnsi="楷体" w:hint="eastAsia"/>
          <w:sz w:val="32"/>
          <w:szCs w:val="32"/>
        </w:rPr>
        <w:t>（六）</w:t>
      </w:r>
      <w:r w:rsidR="00143C2D" w:rsidRPr="00BD4D17">
        <w:rPr>
          <w:rFonts w:ascii="楷体" w:eastAsia="楷体" w:hAnsi="楷体" w:hint="eastAsia"/>
          <w:sz w:val="32"/>
          <w:szCs w:val="32"/>
        </w:rPr>
        <w:t>项目法律责任划分</w:t>
      </w:r>
    </w:p>
    <w:p w:rsidR="00B9602E" w:rsidRPr="00812D50" w:rsidRDefault="0039581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1.</w:t>
      </w:r>
      <w:r w:rsidR="00143C2D" w:rsidRPr="00812D50">
        <w:rPr>
          <w:rFonts w:ascii="仿宋_GB2312" w:eastAsia="仿宋_GB2312" w:hAnsi="仿宋" w:hint="eastAsia"/>
          <w:color w:val="000000"/>
          <w:sz w:val="32"/>
          <w:szCs w:val="32"/>
        </w:rPr>
        <w:t>中标供应商及其保安员不是行政执法主体，没有执法权，不得行使行政检查权、不得实施查封、扣押等行政强制措施，不得</w:t>
      </w:r>
      <w:proofErr w:type="gramStart"/>
      <w:r w:rsidR="00143C2D" w:rsidRPr="00812D50">
        <w:rPr>
          <w:rFonts w:ascii="仿宋_GB2312" w:eastAsia="仿宋_GB2312" w:hAnsi="仿宋" w:hint="eastAsia"/>
          <w:color w:val="000000"/>
          <w:sz w:val="32"/>
          <w:szCs w:val="32"/>
        </w:rPr>
        <w:t>作出</w:t>
      </w:r>
      <w:proofErr w:type="gramEnd"/>
      <w:r w:rsidR="00143C2D" w:rsidRPr="00812D50">
        <w:rPr>
          <w:rFonts w:ascii="仿宋_GB2312" w:eastAsia="仿宋_GB2312" w:hAnsi="仿宋" w:hint="eastAsia"/>
          <w:color w:val="000000"/>
          <w:sz w:val="32"/>
          <w:szCs w:val="32"/>
        </w:rPr>
        <w:t>行政告知、行政处罚等行政行为。否则，由此产生的一切法律责任由中标供应商承担。</w:t>
      </w:r>
    </w:p>
    <w:p w:rsidR="00B9602E" w:rsidRPr="00812D50" w:rsidRDefault="0039581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2.</w:t>
      </w:r>
      <w:r w:rsidR="00143C2D" w:rsidRPr="00812D50">
        <w:rPr>
          <w:rFonts w:ascii="仿宋_GB2312" w:eastAsia="仿宋_GB2312" w:hAnsi="仿宋" w:hint="eastAsia"/>
          <w:color w:val="000000"/>
          <w:sz w:val="32"/>
          <w:szCs w:val="32"/>
        </w:rPr>
        <w:t>采购单位与中标</w:t>
      </w:r>
      <w:proofErr w:type="gramStart"/>
      <w:r w:rsidR="00143C2D" w:rsidRPr="00812D50">
        <w:rPr>
          <w:rFonts w:ascii="仿宋_GB2312" w:eastAsia="仿宋_GB2312" w:hAnsi="仿宋" w:hint="eastAsia"/>
          <w:color w:val="000000"/>
          <w:sz w:val="32"/>
          <w:szCs w:val="32"/>
        </w:rPr>
        <w:t>供应商系购买</w:t>
      </w:r>
      <w:proofErr w:type="gramEnd"/>
      <w:r w:rsidR="00143C2D" w:rsidRPr="00812D50">
        <w:rPr>
          <w:rFonts w:ascii="仿宋_GB2312" w:eastAsia="仿宋_GB2312" w:hAnsi="仿宋" w:hint="eastAsia"/>
          <w:color w:val="000000"/>
          <w:sz w:val="32"/>
          <w:szCs w:val="32"/>
        </w:rPr>
        <w:t>服务关系，中标供应商与保安员建立劳动关系，采购单位与保安员不成立劳动关系，既不对保安员承担劳动关系中的用人单位责任，同时也不承担用工单位责任。中标供应商按其规章制度管理保安员，按劳动法规定与保安员签订劳动合同</w:t>
      </w:r>
      <w:r w:rsidR="00F70090" w:rsidRPr="00812D50">
        <w:rPr>
          <w:rFonts w:ascii="仿宋_GB2312" w:eastAsia="仿宋_GB2312" w:hAnsi="仿宋" w:hint="eastAsia"/>
          <w:color w:val="000000"/>
          <w:sz w:val="32"/>
          <w:szCs w:val="32"/>
        </w:rPr>
        <w:t>,</w:t>
      </w:r>
      <w:r w:rsidR="00143C2D" w:rsidRPr="00812D50">
        <w:rPr>
          <w:rFonts w:ascii="仿宋_GB2312" w:eastAsia="仿宋_GB2312" w:hAnsi="仿宋" w:hint="eastAsia"/>
          <w:color w:val="000000"/>
          <w:sz w:val="32"/>
          <w:szCs w:val="32"/>
        </w:rPr>
        <w:t>依照劳动合同关系保障保安员在社会保险、劳动用工、劳动保护、工资福利、教育培训等方面的合法权益。</w:t>
      </w:r>
    </w:p>
    <w:p w:rsidR="00B9602E" w:rsidRPr="00812D50" w:rsidRDefault="0039581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lastRenderedPageBreak/>
        <w:t>3.</w:t>
      </w:r>
      <w:r w:rsidR="00143C2D" w:rsidRPr="00812D50">
        <w:rPr>
          <w:rFonts w:ascii="仿宋_GB2312" w:eastAsia="仿宋_GB2312" w:hAnsi="仿宋" w:hint="eastAsia"/>
          <w:color w:val="000000"/>
          <w:sz w:val="32"/>
          <w:szCs w:val="32"/>
        </w:rPr>
        <w:t>中标供应商应按时足额支付保安员的工资、福利以及为保安员购买养老保险、医疗保险、工伤保险、生育保险、失业保险、意外伤害险等各类保险及住房公积金。不得给采购单位辖区造成重大、集体事件（包括但不限于工伤、意外伤害、劳资纠纷，罢工、非法集会等）。中标供应商保安员的人身安全及相关经济、法律责任由中标供应商负责。中标供应商保安员如因劳动报酬、加班费、绩效奖金、福利待遇、工伤处理等产生的所有劳动关系纠纷，由中标供应</w:t>
      </w:r>
      <w:proofErr w:type="gramStart"/>
      <w:r w:rsidR="00143C2D" w:rsidRPr="00812D50">
        <w:rPr>
          <w:rFonts w:ascii="仿宋_GB2312" w:eastAsia="仿宋_GB2312" w:hAnsi="仿宋" w:hint="eastAsia"/>
          <w:color w:val="000000"/>
          <w:sz w:val="32"/>
          <w:szCs w:val="32"/>
        </w:rPr>
        <w:t>商完全</w:t>
      </w:r>
      <w:proofErr w:type="gramEnd"/>
      <w:r w:rsidR="00143C2D" w:rsidRPr="00812D50">
        <w:rPr>
          <w:rFonts w:ascii="仿宋_GB2312" w:eastAsia="仿宋_GB2312" w:hAnsi="仿宋" w:hint="eastAsia"/>
          <w:color w:val="000000"/>
          <w:sz w:val="32"/>
          <w:szCs w:val="32"/>
        </w:rPr>
        <w:t>负责，与采购单位无关。</w:t>
      </w:r>
    </w:p>
    <w:p w:rsidR="00B9602E" w:rsidRPr="00812D50" w:rsidRDefault="0039581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4.</w:t>
      </w:r>
      <w:r w:rsidR="00143C2D" w:rsidRPr="00812D50">
        <w:rPr>
          <w:rFonts w:ascii="仿宋_GB2312" w:eastAsia="仿宋_GB2312" w:hAnsi="仿宋" w:hint="eastAsia"/>
          <w:color w:val="000000"/>
          <w:sz w:val="32"/>
          <w:szCs w:val="32"/>
        </w:rPr>
        <w:t>中标供应商在工作中，如发生侵害第三人合法权益或者损害公共利益情况的，由中标供应商承担相应的法律责任和经济责任，对采购单位造成损失的，采购单位依法向中标供应商追偿。</w:t>
      </w:r>
    </w:p>
    <w:p w:rsidR="00B9602E" w:rsidRPr="00812D50" w:rsidRDefault="0039581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5.</w:t>
      </w:r>
      <w:r w:rsidR="00143C2D" w:rsidRPr="00812D50">
        <w:rPr>
          <w:rFonts w:ascii="仿宋_GB2312" w:eastAsia="仿宋_GB2312" w:hAnsi="仿宋" w:hint="eastAsia"/>
          <w:color w:val="000000"/>
          <w:sz w:val="32"/>
          <w:szCs w:val="32"/>
        </w:rPr>
        <w:t>中标供应商在协助</w:t>
      </w:r>
      <w:r w:rsidR="0018208B" w:rsidRPr="00812D50">
        <w:rPr>
          <w:rFonts w:ascii="仿宋_GB2312" w:eastAsia="仿宋_GB2312" w:hAnsi="仿宋" w:hint="eastAsia"/>
          <w:color w:val="000000"/>
          <w:sz w:val="32"/>
          <w:szCs w:val="32"/>
        </w:rPr>
        <w:t>采购单位开展河道、水库、管网等水务设施管理和生产建设项目水土保持巡查及违法事件辅助执法工作</w:t>
      </w:r>
      <w:r w:rsidR="00143C2D" w:rsidRPr="00812D50">
        <w:rPr>
          <w:rFonts w:ascii="仿宋_GB2312" w:eastAsia="仿宋_GB2312" w:hAnsi="仿宋" w:hint="eastAsia"/>
          <w:color w:val="000000"/>
          <w:sz w:val="32"/>
          <w:szCs w:val="32"/>
        </w:rPr>
        <w:t>中，合法权益受到第三人侵害的，中标供应商应向侵权人追究法律责任，不得向采购单位要求补偿或赔偿。若中标供应商派出的保安员因暴力抗法、意外事件、自身行为、身体健康等原因受到人身损害的，中标供应商应当按照劳动和社会保障法律法规及有关法律、政策规定承担相应的经济责任和法律责任，采购单位对此不承担任何责任。</w:t>
      </w:r>
    </w:p>
    <w:p w:rsidR="00B9602E" w:rsidRPr="00812D50" w:rsidRDefault="0039581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6.</w:t>
      </w:r>
      <w:r w:rsidR="00143C2D" w:rsidRPr="00812D50">
        <w:rPr>
          <w:rFonts w:ascii="仿宋_GB2312" w:eastAsia="仿宋_GB2312" w:hAnsi="仿宋" w:hint="eastAsia"/>
          <w:color w:val="000000"/>
          <w:sz w:val="32"/>
          <w:szCs w:val="32"/>
        </w:rPr>
        <w:t>中标供应商当班保安员因失职造成采购单位财物损失，数额较小的，中标供应商有责任返还给采购单位因此造成的损失，直至达到损失的金额为止。情节严重的，送交司</w:t>
      </w:r>
      <w:r w:rsidR="00143C2D" w:rsidRPr="00812D50">
        <w:rPr>
          <w:rFonts w:ascii="仿宋_GB2312" w:eastAsia="仿宋_GB2312" w:hAnsi="仿宋" w:hint="eastAsia"/>
          <w:color w:val="000000"/>
          <w:sz w:val="32"/>
          <w:szCs w:val="32"/>
        </w:rPr>
        <w:lastRenderedPageBreak/>
        <w:t>法机关追究其法律责任。</w:t>
      </w:r>
    </w:p>
    <w:p w:rsidR="00B9602E" w:rsidRPr="00812D50" w:rsidRDefault="0039581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7.</w:t>
      </w:r>
      <w:r w:rsidR="00143C2D" w:rsidRPr="00812D50">
        <w:rPr>
          <w:rFonts w:ascii="仿宋_GB2312" w:eastAsia="仿宋_GB2312" w:hAnsi="仿宋" w:hint="eastAsia"/>
          <w:color w:val="000000"/>
          <w:sz w:val="32"/>
          <w:szCs w:val="32"/>
        </w:rPr>
        <w:t>中标供应商提供的保安员不符合</w:t>
      </w:r>
      <w:proofErr w:type="gramStart"/>
      <w:r w:rsidR="00143C2D" w:rsidRPr="00812D50">
        <w:rPr>
          <w:rFonts w:ascii="仿宋_GB2312" w:eastAsia="仿宋_GB2312" w:hAnsi="仿宋" w:hint="eastAsia"/>
          <w:color w:val="000000"/>
          <w:sz w:val="32"/>
          <w:szCs w:val="32"/>
        </w:rPr>
        <w:t>本需求</w:t>
      </w:r>
      <w:proofErr w:type="gramEnd"/>
      <w:r w:rsidR="00143C2D" w:rsidRPr="00812D50">
        <w:rPr>
          <w:rFonts w:ascii="仿宋_GB2312" w:eastAsia="仿宋_GB2312" w:hAnsi="仿宋" w:hint="eastAsia"/>
          <w:color w:val="000000"/>
          <w:sz w:val="32"/>
          <w:szCs w:val="32"/>
        </w:rPr>
        <w:t>约定的任职条件的，视为未提供相应的保安员，中标供应商应当于接到采购单位通知之日起2天内予以补足，在中标供应商替换符合条件的保安员前，采购单位有权按照天数及数额扣除相应服务费用；中标供应商未按照合同约定调换或补足，或调换后仍不符合合同约定的，采购单位有权单方解除合同，中标供应商应当支付采购单位相当于本合同约定费用总额的10%的违约金。其中班组长由采购单位审核后委任，备选人员由中标供应商按采购单位要求提供。</w:t>
      </w:r>
    </w:p>
    <w:p w:rsidR="00B9602E" w:rsidRPr="00812D50" w:rsidRDefault="0039581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8.</w:t>
      </w:r>
      <w:r w:rsidR="00143C2D" w:rsidRPr="00812D50">
        <w:rPr>
          <w:rFonts w:ascii="仿宋_GB2312" w:eastAsia="仿宋_GB2312" w:hAnsi="仿宋" w:hint="eastAsia"/>
          <w:color w:val="000000"/>
          <w:sz w:val="32"/>
          <w:szCs w:val="32"/>
        </w:rPr>
        <w:t>对违反采购单位各项规章制度，不服从管理，工作不尽职责的保安员，采购单位有权向中标供应商提出调换，中标供应商应在48小时内无条件调换，补充符合采购单位要求的保安员，情节恶劣者追究其相应法律责任。</w:t>
      </w:r>
    </w:p>
    <w:p w:rsidR="00B9602E" w:rsidRPr="00812D50" w:rsidRDefault="0039581F" w:rsidP="00956920">
      <w:pPr>
        <w:snapToGrid w:val="0"/>
        <w:spacing w:line="560" w:lineRule="exact"/>
        <w:ind w:firstLineChars="200" w:firstLine="640"/>
        <w:rPr>
          <w:rFonts w:ascii="仿宋_GB2312" w:eastAsia="仿宋_GB2312" w:hAnsi="仿宋"/>
          <w:color w:val="000000"/>
          <w:sz w:val="32"/>
          <w:szCs w:val="32"/>
        </w:rPr>
      </w:pPr>
      <w:r w:rsidRPr="00812D50">
        <w:rPr>
          <w:rFonts w:ascii="仿宋_GB2312" w:eastAsia="仿宋_GB2312" w:hAnsi="仿宋"/>
          <w:color w:val="000000"/>
          <w:sz w:val="32"/>
          <w:szCs w:val="32"/>
        </w:rPr>
        <w:t>9.</w:t>
      </w:r>
      <w:r w:rsidR="00143C2D" w:rsidRPr="00812D50">
        <w:rPr>
          <w:rFonts w:ascii="仿宋_GB2312" w:eastAsia="仿宋_GB2312" w:hAnsi="仿宋" w:hint="eastAsia"/>
          <w:color w:val="000000"/>
          <w:sz w:val="32"/>
          <w:szCs w:val="32"/>
        </w:rPr>
        <w:t>其他未尽事宜，由双方协商解决，最终解释权归采购单位。</w:t>
      </w:r>
    </w:p>
    <w:p w:rsidR="00B9602E" w:rsidRPr="00BD4D17" w:rsidRDefault="0039581F" w:rsidP="00BA380C">
      <w:pPr>
        <w:snapToGrid w:val="0"/>
        <w:spacing w:line="560" w:lineRule="exact"/>
        <w:ind w:firstLineChars="200" w:firstLine="640"/>
        <w:outlineLvl w:val="0"/>
        <w:rPr>
          <w:rFonts w:ascii="楷体" w:eastAsia="楷体" w:hAnsi="楷体"/>
          <w:sz w:val="32"/>
          <w:szCs w:val="32"/>
        </w:rPr>
      </w:pPr>
      <w:r w:rsidRPr="00BD4D17">
        <w:rPr>
          <w:rFonts w:ascii="楷体" w:eastAsia="楷体" w:hAnsi="楷体" w:hint="eastAsia"/>
          <w:sz w:val="32"/>
          <w:szCs w:val="32"/>
        </w:rPr>
        <w:t>（七）</w:t>
      </w:r>
      <w:r w:rsidR="00143C2D" w:rsidRPr="00BD4D17">
        <w:rPr>
          <w:rFonts w:ascii="楷体" w:eastAsia="楷体" w:hAnsi="楷体" w:hint="eastAsia"/>
          <w:sz w:val="32"/>
          <w:szCs w:val="32"/>
        </w:rPr>
        <w:t>项目工资标准</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保安员依法享受带薪假（如：婚假、丧假、产假及年休假等）期间，造成岗位缺人的，供应商应做到缺人不缺岗，安排好顶班队员。</w:t>
      </w:r>
    </w:p>
    <w:p w:rsidR="00B9602E" w:rsidRPr="00BD4D17" w:rsidRDefault="00143C2D" w:rsidP="00BA380C">
      <w:pPr>
        <w:snapToGrid w:val="0"/>
        <w:spacing w:line="560" w:lineRule="exact"/>
        <w:ind w:firstLineChars="200" w:firstLine="640"/>
        <w:jc w:val="left"/>
        <w:rPr>
          <w:rFonts w:ascii="黑体" w:eastAsia="黑体" w:hAnsi="黑体"/>
          <w:sz w:val="32"/>
          <w:szCs w:val="32"/>
        </w:rPr>
      </w:pPr>
      <w:r w:rsidRPr="00BD4D17">
        <w:rPr>
          <w:rFonts w:ascii="黑体" w:eastAsia="黑体" w:hAnsi="黑体" w:hint="eastAsia"/>
          <w:sz w:val="32"/>
          <w:szCs w:val="32"/>
        </w:rPr>
        <w:t>二、项目服务时限</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该采购项目的服务期限为合同签订之日起12个月。合同期满后可根据中标供应商履约情况，根据双方协商可延长合同期。</w:t>
      </w:r>
    </w:p>
    <w:p w:rsidR="00B9602E" w:rsidRPr="00BD4D17" w:rsidRDefault="00143C2D" w:rsidP="00BA380C">
      <w:pPr>
        <w:snapToGrid w:val="0"/>
        <w:spacing w:line="560" w:lineRule="exact"/>
        <w:ind w:firstLineChars="200" w:firstLine="640"/>
        <w:jc w:val="left"/>
        <w:rPr>
          <w:rFonts w:ascii="黑体" w:eastAsia="黑体" w:hAnsi="黑体"/>
          <w:sz w:val="32"/>
          <w:szCs w:val="32"/>
        </w:rPr>
      </w:pPr>
      <w:r w:rsidRPr="00BD4D17">
        <w:rPr>
          <w:rFonts w:ascii="黑体" w:eastAsia="黑体" w:hAnsi="黑体" w:hint="eastAsia"/>
          <w:sz w:val="32"/>
          <w:szCs w:val="32"/>
        </w:rPr>
        <w:lastRenderedPageBreak/>
        <w:t>三、项目服务质量考核</w:t>
      </w:r>
    </w:p>
    <w:p w:rsidR="00B9602E" w:rsidRPr="00812D50" w:rsidRDefault="0039581F"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（一）</w:t>
      </w:r>
      <w:r w:rsidR="008F1677" w:rsidRPr="00812D50">
        <w:rPr>
          <w:rFonts w:ascii="仿宋_GB2312" w:eastAsia="仿宋_GB2312" w:hAnsi="仿宋" w:hint="eastAsia"/>
          <w:color w:val="000000"/>
          <w:sz w:val="32"/>
          <w:szCs w:val="32"/>
        </w:rPr>
        <w:t>根据后续招标方案及合同，</w:t>
      </w:r>
      <w:r w:rsidR="00143C2D" w:rsidRPr="00812D50">
        <w:rPr>
          <w:rFonts w:ascii="仿宋_GB2312" w:eastAsia="仿宋_GB2312" w:hAnsi="仿宋" w:hint="eastAsia"/>
          <w:color w:val="000000"/>
          <w:sz w:val="32"/>
          <w:szCs w:val="32"/>
        </w:rPr>
        <w:t>由采购单位负责对中标供应商保安员服务质量日常检查及</w:t>
      </w:r>
      <w:r w:rsidR="008F1677" w:rsidRPr="00812D50">
        <w:rPr>
          <w:rFonts w:ascii="仿宋_GB2312" w:eastAsia="仿宋_GB2312" w:hAnsi="仿宋" w:hint="eastAsia"/>
          <w:color w:val="000000"/>
          <w:sz w:val="32"/>
          <w:szCs w:val="32"/>
        </w:rPr>
        <w:t>年度</w:t>
      </w:r>
      <w:r w:rsidR="00143C2D" w:rsidRPr="00812D50">
        <w:rPr>
          <w:rFonts w:ascii="仿宋_GB2312" w:eastAsia="仿宋_GB2312" w:hAnsi="仿宋" w:hint="eastAsia"/>
          <w:color w:val="000000"/>
          <w:sz w:val="32"/>
          <w:szCs w:val="32"/>
        </w:rPr>
        <w:t>考核。</w:t>
      </w:r>
    </w:p>
    <w:p w:rsidR="00B9602E" w:rsidRPr="00812D50" w:rsidRDefault="0039581F"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（二）</w:t>
      </w:r>
      <w:r w:rsidR="00143C2D" w:rsidRPr="00812D50">
        <w:rPr>
          <w:rFonts w:ascii="仿宋_GB2312" w:eastAsia="仿宋_GB2312" w:hAnsi="仿宋" w:hint="eastAsia"/>
          <w:color w:val="000000"/>
          <w:sz w:val="32"/>
          <w:szCs w:val="32"/>
        </w:rPr>
        <w:t>奖惩措施。年服务费的10%作为中标供应商的履约保证金，实际支付额由采购单位按照</w:t>
      </w:r>
      <w:r w:rsidR="008F1677" w:rsidRPr="00812D50">
        <w:rPr>
          <w:rFonts w:ascii="仿宋_GB2312" w:eastAsia="仿宋_GB2312" w:hAnsi="仿宋" w:hint="eastAsia"/>
          <w:color w:val="000000"/>
          <w:sz w:val="32"/>
          <w:szCs w:val="32"/>
        </w:rPr>
        <w:t>年度</w:t>
      </w:r>
      <w:r w:rsidR="00143C2D" w:rsidRPr="00812D50">
        <w:rPr>
          <w:rFonts w:ascii="仿宋_GB2312" w:eastAsia="仿宋_GB2312" w:hAnsi="仿宋" w:hint="eastAsia"/>
          <w:color w:val="000000"/>
          <w:sz w:val="32"/>
          <w:szCs w:val="32"/>
        </w:rPr>
        <w:t>考核等级确定。考核等级为“优秀、良好、一般、合格、不合格”，采购单位向中标供应商返还的履约保证金比例分别为“100%、80%、60%、40%、0%”；中标供应商在服务期内不能按时按质完成指定的执法协助管理任务，在采购单位三次提出书面意见后仍不能达到要求的，采购单位有权无条件解除合同，并要求中标供应商赔偿相应损失。</w:t>
      </w:r>
    </w:p>
    <w:p w:rsidR="00B9602E" w:rsidRPr="00BD4D17" w:rsidRDefault="00143C2D" w:rsidP="00BA380C">
      <w:pPr>
        <w:snapToGrid w:val="0"/>
        <w:spacing w:line="560" w:lineRule="exact"/>
        <w:ind w:firstLineChars="200" w:firstLine="640"/>
        <w:jc w:val="left"/>
        <w:rPr>
          <w:rFonts w:ascii="黑体" w:eastAsia="黑体" w:hAnsi="黑体"/>
          <w:sz w:val="32"/>
          <w:szCs w:val="32"/>
        </w:rPr>
      </w:pPr>
      <w:r w:rsidRPr="00BD4D17">
        <w:rPr>
          <w:rFonts w:ascii="黑体" w:eastAsia="黑体" w:hAnsi="黑体" w:hint="eastAsia"/>
          <w:sz w:val="32"/>
          <w:szCs w:val="32"/>
        </w:rPr>
        <w:t>四、投标报价要求</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（一）语言、币种：中标供应商作提供的相关资料语言为中文，以人民币为使用币种。</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（二）本项目采用全包干形式，</w:t>
      </w:r>
      <w:proofErr w:type="gramStart"/>
      <w:r w:rsidRPr="00812D50">
        <w:rPr>
          <w:rFonts w:ascii="仿宋_GB2312" w:eastAsia="仿宋_GB2312" w:hAnsi="仿宋" w:hint="eastAsia"/>
          <w:color w:val="000000"/>
          <w:sz w:val="32"/>
          <w:szCs w:val="32"/>
        </w:rPr>
        <w:t>即经费</w:t>
      </w:r>
      <w:proofErr w:type="gramEnd"/>
      <w:r w:rsidRPr="00812D50">
        <w:rPr>
          <w:rFonts w:ascii="仿宋_GB2312" w:eastAsia="仿宋_GB2312" w:hAnsi="仿宋" w:hint="eastAsia"/>
          <w:color w:val="000000"/>
          <w:sz w:val="32"/>
          <w:szCs w:val="32"/>
        </w:rPr>
        <w:t>包干方式。采购单位将安保服务相应的人员工资补贴和相关设备费、管理费等经费交给中标供应商，中标供应商按采购单位的管理标准和要求派遣人员进行协管服务工作，并接受采购单位的工作安排、指导、监督和检查。</w:t>
      </w:r>
    </w:p>
    <w:p w:rsidR="00B9602E" w:rsidRPr="00940102" w:rsidRDefault="00143C2D" w:rsidP="00812D50">
      <w:pPr>
        <w:snapToGrid w:val="0"/>
        <w:spacing w:line="560" w:lineRule="exact"/>
        <w:ind w:firstLine="641"/>
        <w:rPr>
          <w:rFonts w:ascii="仿宋" w:eastAsia="仿宋" w:hAnsi="仿宋"/>
          <w:b/>
          <w:color w:val="000000"/>
          <w:sz w:val="32"/>
          <w:szCs w:val="32"/>
        </w:rPr>
      </w:pPr>
      <w:r w:rsidRPr="00812D50">
        <w:rPr>
          <w:rFonts w:ascii="仿宋_GB2312" w:eastAsia="仿宋_GB2312" w:hAnsi="仿宋" w:hint="eastAsia"/>
          <w:color w:val="000000"/>
          <w:sz w:val="32"/>
          <w:szCs w:val="32"/>
        </w:rPr>
        <w:t>（三）中标供应商应根据本企业的成本自行决定报价，但不得以低于其企业成本的报价竞标。</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（四）中标供应商的投标报价，应是本项目招标范围和招标需求所列的各项内容中所述的全部，不得以任何理由予以重复，并以中标供应商在投标报价中提出的综合单价或总</w:t>
      </w:r>
      <w:r w:rsidRPr="00812D50">
        <w:rPr>
          <w:rFonts w:ascii="仿宋_GB2312" w:eastAsia="仿宋_GB2312" w:hAnsi="仿宋" w:hint="eastAsia"/>
          <w:color w:val="000000"/>
          <w:sz w:val="32"/>
          <w:szCs w:val="32"/>
        </w:rPr>
        <w:lastRenderedPageBreak/>
        <w:t>价为依据。</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（五）中标供应商应先到服务场地以充分了解项目的位置、情况及任何其它足以影响投标报价的情况，任何因忽视或误解场地情况而导致的索赔或工期延长申请将不获批准。</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（六）中标供应商应按需求文件</w:t>
      </w:r>
      <w:r w:rsidR="00D33B43" w:rsidRPr="00812D50">
        <w:rPr>
          <w:rFonts w:ascii="仿宋_GB2312" w:eastAsia="仿宋_GB2312" w:hAnsi="仿宋" w:hint="eastAsia"/>
          <w:color w:val="000000"/>
          <w:sz w:val="32"/>
          <w:szCs w:val="32"/>
        </w:rPr>
        <w:t>要求</w:t>
      </w:r>
      <w:r w:rsidRPr="00812D50">
        <w:rPr>
          <w:rFonts w:ascii="仿宋_GB2312" w:eastAsia="仿宋_GB2312" w:hAnsi="仿宋" w:hint="eastAsia"/>
          <w:color w:val="000000"/>
          <w:sz w:val="32"/>
          <w:szCs w:val="32"/>
        </w:rPr>
        <w:t>填报</w:t>
      </w:r>
      <w:r w:rsidR="00D33B43" w:rsidRPr="00812D50">
        <w:rPr>
          <w:rFonts w:ascii="仿宋_GB2312" w:eastAsia="仿宋_GB2312" w:hAnsi="仿宋" w:hint="eastAsia"/>
          <w:color w:val="000000"/>
          <w:sz w:val="32"/>
          <w:szCs w:val="32"/>
        </w:rPr>
        <w:t>含税总价</w:t>
      </w:r>
      <w:r w:rsidRPr="00812D50">
        <w:rPr>
          <w:rFonts w:ascii="仿宋_GB2312" w:eastAsia="仿宋_GB2312" w:hAnsi="仿宋" w:hint="eastAsia"/>
          <w:color w:val="000000"/>
          <w:sz w:val="32"/>
          <w:szCs w:val="32"/>
        </w:rPr>
        <w:t>。</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七）中标供应商不得期望通过索赔等方式获取补偿，否则，除可能遭到拒绝外，还可能将被作为不良行为记录在案，并可能影响其以后参加政府采购的项目投标。中标供应商在投标报价时，应充分考虑投标报价的风险。</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（八）中标供应商在投标报价时必须充分考虑到工资标准调整、物价上涨等影响本项目服务价格的因素，并承担相应的风险，在本项目需求范围内，采购单位不对中标合同价进行调整。</w:t>
      </w:r>
    </w:p>
    <w:p w:rsidR="00B9602E" w:rsidRPr="00BD4D17" w:rsidRDefault="00143C2D" w:rsidP="00BA380C">
      <w:pPr>
        <w:snapToGrid w:val="0"/>
        <w:spacing w:line="560" w:lineRule="exact"/>
        <w:ind w:firstLineChars="200" w:firstLine="640"/>
        <w:jc w:val="left"/>
        <w:rPr>
          <w:rFonts w:ascii="黑体" w:eastAsia="黑体" w:hAnsi="黑体"/>
          <w:sz w:val="32"/>
          <w:szCs w:val="32"/>
        </w:rPr>
      </w:pPr>
      <w:r w:rsidRPr="00BD4D17">
        <w:rPr>
          <w:rFonts w:ascii="黑体" w:eastAsia="黑体" w:hAnsi="黑体" w:hint="eastAsia"/>
          <w:sz w:val="32"/>
          <w:szCs w:val="32"/>
        </w:rPr>
        <w:t>五、其他要求</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（一）中标供应商不得将项目分包或转包给任何单位和个人。否则，采购单位有权即刻终止合同，并要求中标供应商赔偿相应损失。</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（二）中标供应商使用的标准必须是国际公认或国家、或地方政府颁布的同等或更高的标准，如中标供应商使用的标准低于上述标准,评标委员会将有权不予接受，中标供应商必须列表将明显的差异详细说明。</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（三）中标供应商在保证采购单位工作要求及服务质量的基础上，需根据《中华人民共和国劳动合同法》等相关法律法规的规定，在保证派驻人员休息时间的基础上，合理做</w:t>
      </w:r>
      <w:r w:rsidRPr="00812D50">
        <w:rPr>
          <w:rFonts w:ascii="仿宋_GB2312" w:eastAsia="仿宋_GB2312" w:hAnsi="仿宋" w:hint="eastAsia"/>
          <w:color w:val="000000"/>
          <w:sz w:val="32"/>
          <w:szCs w:val="32"/>
        </w:rPr>
        <w:lastRenderedPageBreak/>
        <w:t>好人员的安排工作，具体工作时间按采购单位的工作安排确定，中标供应商派驻采购单位的保安员的考勤报中标供应商确认并备案。</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（四）采购单位不提供食宿，由中标供应商自行解决，合同金额不作调整。住宿应相对集中靠近本项目工作点附近。</w:t>
      </w:r>
    </w:p>
    <w:p w:rsidR="00B9602E" w:rsidRPr="00BD4D17" w:rsidRDefault="00143C2D" w:rsidP="00BA380C">
      <w:pPr>
        <w:snapToGrid w:val="0"/>
        <w:spacing w:line="560" w:lineRule="exact"/>
        <w:ind w:firstLineChars="200" w:firstLine="640"/>
        <w:jc w:val="left"/>
        <w:rPr>
          <w:rFonts w:ascii="黑体" w:eastAsia="黑体" w:hAnsi="黑体"/>
          <w:sz w:val="32"/>
          <w:szCs w:val="32"/>
        </w:rPr>
      </w:pPr>
      <w:r w:rsidRPr="00BD4D17">
        <w:rPr>
          <w:rFonts w:ascii="黑体" w:eastAsia="黑体" w:hAnsi="黑体" w:hint="eastAsia"/>
          <w:sz w:val="32"/>
          <w:szCs w:val="32"/>
        </w:rPr>
        <w:t>六、付款方式</w:t>
      </w:r>
    </w:p>
    <w:p w:rsidR="00B9602E" w:rsidRPr="00812D50" w:rsidRDefault="00143C2D" w:rsidP="00812D50">
      <w:pPr>
        <w:snapToGrid w:val="0"/>
        <w:spacing w:line="560" w:lineRule="exact"/>
        <w:ind w:firstLine="641"/>
        <w:rPr>
          <w:rFonts w:ascii="仿宋_GB2312" w:eastAsia="仿宋_GB2312" w:hAnsi="仿宋"/>
          <w:color w:val="000000"/>
          <w:sz w:val="32"/>
          <w:szCs w:val="32"/>
        </w:rPr>
      </w:pPr>
      <w:r w:rsidRPr="00812D50">
        <w:rPr>
          <w:rFonts w:ascii="仿宋_GB2312" w:eastAsia="仿宋_GB2312" w:hAnsi="仿宋" w:hint="eastAsia"/>
          <w:color w:val="000000"/>
          <w:sz w:val="32"/>
          <w:szCs w:val="32"/>
        </w:rPr>
        <w:t>按深圳市深</w:t>
      </w:r>
      <w:proofErr w:type="gramStart"/>
      <w:r w:rsidRPr="00812D50">
        <w:rPr>
          <w:rFonts w:ascii="仿宋_GB2312" w:eastAsia="仿宋_GB2312" w:hAnsi="仿宋" w:hint="eastAsia"/>
          <w:color w:val="000000"/>
          <w:sz w:val="32"/>
          <w:szCs w:val="32"/>
        </w:rPr>
        <w:t>汕</w:t>
      </w:r>
      <w:proofErr w:type="gramEnd"/>
      <w:r w:rsidRPr="00812D50">
        <w:rPr>
          <w:rFonts w:ascii="仿宋_GB2312" w:eastAsia="仿宋_GB2312" w:hAnsi="仿宋" w:hint="eastAsia"/>
          <w:color w:val="000000"/>
          <w:sz w:val="32"/>
          <w:szCs w:val="32"/>
        </w:rPr>
        <w:t>特别合作区发展改革和财政局的相关规定</w:t>
      </w:r>
      <w:r w:rsidR="000355F9" w:rsidRPr="00812D50">
        <w:rPr>
          <w:rFonts w:ascii="仿宋_GB2312" w:eastAsia="仿宋_GB2312" w:hAnsi="仿宋" w:hint="eastAsia"/>
          <w:color w:val="000000"/>
          <w:sz w:val="32"/>
          <w:szCs w:val="32"/>
        </w:rPr>
        <w:t>付款</w:t>
      </w:r>
      <w:r w:rsidR="00FA7626" w:rsidRPr="00812D50">
        <w:rPr>
          <w:rFonts w:ascii="仿宋_GB2312" w:eastAsia="仿宋_GB2312" w:hAnsi="仿宋" w:hint="eastAsia"/>
          <w:color w:val="000000"/>
          <w:sz w:val="32"/>
          <w:szCs w:val="32"/>
        </w:rPr>
        <w:t>。</w:t>
      </w:r>
    </w:p>
    <w:p w:rsidR="00B83833" w:rsidRPr="00BD4D17" w:rsidRDefault="00143C2D" w:rsidP="00BA380C">
      <w:pPr>
        <w:snapToGrid w:val="0"/>
        <w:spacing w:line="560" w:lineRule="exact"/>
        <w:ind w:firstLineChars="200" w:firstLine="640"/>
        <w:jc w:val="left"/>
        <w:rPr>
          <w:rFonts w:ascii="黑体" w:eastAsia="黑体" w:hAnsi="黑体"/>
          <w:sz w:val="32"/>
          <w:szCs w:val="32"/>
        </w:rPr>
      </w:pPr>
      <w:r w:rsidRPr="00BD4D17">
        <w:rPr>
          <w:rFonts w:ascii="黑体" w:eastAsia="黑体" w:hAnsi="黑体" w:hint="eastAsia"/>
          <w:sz w:val="32"/>
          <w:szCs w:val="32"/>
        </w:rPr>
        <w:t>七、其他以签订合同内容为准。</w:t>
      </w:r>
    </w:p>
    <w:sectPr w:rsidR="00B83833" w:rsidRPr="00BD4D17">
      <w:footerReference w:type="even" r:id="rId7"/>
      <w:footerReference w:type="default" r:id="rId8"/>
      <w:pgSz w:w="11907" w:h="16840"/>
      <w:pgMar w:top="1440" w:right="1797" w:bottom="1440" w:left="1797" w:header="851" w:footer="992" w:gutter="0"/>
      <w:cols w:space="720"/>
      <w:titlePg/>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53D" w:rsidRDefault="00C2053D">
      <w:r>
        <w:separator/>
      </w:r>
    </w:p>
  </w:endnote>
  <w:endnote w:type="continuationSeparator" w:id="0">
    <w:p w:rsidR="00C2053D" w:rsidRDefault="00C20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长城仿宋">
    <w:altName w:val="Arial Unicode MS"/>
    <w:charset w:val="86"/>
    <w:family w:val="modern"/>
    <w:pitch w:val="default"/>
    <w:sig w:usb0="00000000"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文鼎粗黑">
    <w:altName w:val="黑体"/>
    <w:charset w:val="86"/>
    <w:family w:val="modern"/>
    <w:pitch w:val="default"/>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02E" w:rsidRDefault="00143C2D">
    <w:pPr>
      <w:pStyle w:val="af3"/>
      <w:framePr w:wrap="around" w:vAnchor="text" w:hAnchor="margin" w:xAlign="center" w:y="1"/>
      <w:rPr>
        <w:rStyle w:val="a6"/>
      </w:rPr>
    </w:pPr>
    <w:r>
      <w:fldChar w:fldCharType="begin"/>
    </w:r>
    <w:r>
      <w:rPr>
        <w:rStyle w:val="a6"/>
      </w:rPr>
      <w:instrText xml:space="preserve">PAGE  </w:instrText>
    </w:r>
    <w:r>
      <w:fldChar w:fldCharType="end"/>
    </w:r>
  </w:p>
  <w:p w:rsidR="00B9602E" w:rsidRDefault="00B9602E">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02E" w:rsidRDefault="00C2053D">
    <w:pPr>
      <w:pStyle w:val="af3"/>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7728;mso-wrap-style:none;mso-position-horizontal:center;mso-position-horizontal-relative:margin" filled="f" stroked="f">
          <v:fill o:detectmouseclick="t"/>
          <v:textbox style="mso-fit-shape-to-text:t" inset="0,0,0,0">
            <w:txbxContent>
              <w:p w:rsidR="00B9602E" w:rsidRDefault="00143C2D">
                <w:pPr>
                  <w:pStyle w:val="af3"/>
                  <w:rPr>
                    <w:rStyle w:val="a6"/>
                  </w:rPr>
                </w:pPr>
                <w:r>
                  <w:t xml:space="preserve">- </w:t>
                </w:r>
                <w:r>
                  <w:fldChar w:fldCharType="begin"/>
                </w:r>
                <w:r>
                  <w:instrText xml:space="preserve"> PAGE </w:instrText>
                </w:r>
                <w:r>
                  <w:fldChar w:fldCharType="separate"/>
                </w:r>
                <w:r w:rsidR="00B07F6D">
                  <w:rPr>
                    <w:noProof/>
                  </w:rPr>
                  <w:t>3</w:t>
                </w:r>
                <w:r>
                  <w:fldChar w:fldCharType="end"/>
                </w:r>
                <w:r>
                  <w:t xml:space="preserve"> -</w:t>
                </w:r>
              </w:p>
            </w:txbxContent>
          </v:textbox>
          <w10:wrap anchorx="margin"/>
        </v:shape>
      </w:pict>
    </w:r>
    <w:r w:rsidR="00143C2D">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53D" w:rsidRDefault="00C2053D">
      <w:r>
        <w:separator/>
      </w:r>
    </w:p>
  </w:footnote>
  <w:footnote w:type="continuationSeparator" w:id="0">
    <w:p w:rsidR="00C2053D" w:rsidRDefault="00C205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lvl w:ilvl="0">
      <w:start w:val="1"/>
      <w:numFmt w:val="decimal"/>
      <w:pStyle w:val="41"/>
      <w:lvlText w:val="%1."/>
      <w:lvlJc w:val="left"/>
      <w:pPr>
        <w:tabs>
          <w:tab w:val="num" w:pos="2040"/>
        </w:tabs>
        <w:ind w:left="2040" w:hanging="360"/>
      </w:pPr>
    </w:lvl>
  </w:abstractNum>
  <w:abstractNum w:abstractNumId="1" w15:restartNumberingAfterBreak="0">
    <w:nsid w:val="00000007"/>
    <w:multiLevelType w:val="singleLevel"/>
    <w:tmpl w:val="00000007"/>
    <w:lvl w:ilvl="0">
      <w:start w:val="1"/>
      <w:numFmt w:val="bullet"/>
      <w:pStyle w:val="a"/>
      <w:lvlText w:val=""/>
      <w:lvlJc w:val="left"/>
      <w:pPr>
        <w:tabs>
          <w:tab w:val="num" w:pos="360"/>
        </w:tabs>
        <w:ind w:left="36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郑冰">
    <w15:presenceInfo w15:providerId="None" w15:userId="郑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43C2D"/>
    <w:rsid w:val="00003B60"/>
    <w:rsid w:val="00003B74"/>
    <w:rsid w:val="00025BA6"/>
    <w:rsid w:val="000343B2"/>
    <w:rsid w:val="000352C6"/>
    <w:rsid w:val="000355F9"/>
    <w:rsid w:val="00044C82"/>
    <w:rsid w:val="0004589C"/>
    <w:rsid w:val="00051B2D"/>
    <w:rsid w:val="00064DBB"/>
    <w:rsid w:val="00066BA1"/>
    <w:rsid w:val="0007216A"/>
    <w:rsid w:val="00090C39"/>
    <w:rsid w:val="000A2EEB"/>
    <w:rsid w:val="000C2F73"/>
    <w:rsid w:val="000D028C"/>
    <w:rsid w:val="000D3620"/>
    <w:rsid w:val="000E0026"/>
    <w:rsid w:val="000F04F7"/>
    <w:rsid w:val="000F0F4F"/>
    <w:rsid w:val="0010011C"/>
    <w:rsid w:val="00100C6E"/>
    <w:rsid w:val="00104BC6"/>
    <w:rsid w:val="00111075"/>
    <w:rsid w:val="00135982"/>
    <w:rsid w:val="0013718D"/>
    <w:rsid w:val="00143C2D"/>
    <w:rsid w:val="00157193"/>
    <w:rsid w:val="0018208B"/>
    <w:rsid w:val="0019098A"/>
    <w:rsid w:val="00193480"/>
    <w:rsid w:val="001977E3"/>
    <w:rsid w:val="001A050F"/>
    <w:rsid w:val="001A31CB"/>
    <w:rsid w:val="001A6499"/>
    <w:rsid w:val="001A710D"/>
    <w:rsid w:val="001B43E6"/>
    <w:rsid w:val="001C32B8"/>
    <w:rsid w:val="001E596E"/>
    <w:rsid w:val="001E607D"/>
    <w:rsid w:val="001F56CB"/>
    <w:rsid w:val="00204191"/>
    <w:rsid w:val="00211658"/>
    <w:rsid w:val="0021447A"/>
    <w:rsid w:val="0022512C"/>
    <w:rsid w:val="002263E1"/>
    <w:rsid w:val="0023032F"/>
    <w:rsid w:val="00233253"/>
    <w:rsid w:val="00235491"/>
    <w:rsid w:val="002547C3"/>
    <w:rsid w:val="00270783"/>
    <w:rsid w:val="00272D0A"/>
    <w:rsid w:val="0027379B"/>
    <w:rsid w:val="0027410C"/>
    <w:rsid w:val="002769EE"/>
    <w:rsid w:val="00277DF8"/>
    <w:rsid w:val="00282BB6"/>
    <w:rsid w:val="00287C88"/>
    <w:rsid w:val="002945A2"/>
    <w:rsid w:val="0029531B"/>
    <w:rsid w:val="002B6658"/>
    <w:rsid w:val="002D2903"/>
    <w:rsid w:val="002E6551"/>
    <w:rsid w:val="002E7382"/>
    <w:rsid w:val="00311772"/>
    <w:rsid w:val="00322B34"/>
    <w:rsid w:val="00326FDB"/>
    <w:rsid w:val="003447D4"/>
    <w:rsid w:val="00345BA8"/>
    <w:rsid w:val="003518AC"/>
    <w:rsid w:val="003567A3"/>
    <w:rsid w:val="00357371"/>
    <w:rsid w:val="00371549"/>
    <w:rsid w:val="00373C44"/>
    <w:rsid w:val="003827FD"/>
    <w:rsid w:val="0039581F"/>
    <w:rsid w:val="003B51F9"/>
    <w:rsid w:val="003C16B3"/>
    <w:rsid w:val="003D1C8B"/>
    <w:rsid w:val="003E256E"/>
    <w:rsid w:val="003E504A"/>
    <w:rsid w:val="003E7169"/>
    <w:rsid w:val="003F0D60"/>
    <w:rsid w:val="003F2F2C"/>
    <w:rsid w:val="00407420"/>
    <w:rsid w:val="00412F5D"/>
    <w:rsid w:val="00441EFA"/>
    <w:rsid w:val="00443D04"/>
    <w:rsid w:val="00457FEE"/>
    <w:rsid w:val="00462EEA"/>
    <w:rsid w:val="0047346C"/>
    <w:rsid w:val="00474885"/>
    <w:rsid w:val="004822B8"/>
    <w:rsid w:val="004B1DF1"/>
    <w:rsid w:val="004C0F4E"/>
    <w:rsid w:val="004C64E7"/>
    <w:rsid w:val="00501F5B"/>
    <w:rsid w:val="00514925"/>
    <w:rsid w:val="00520EE3"/>
    <w:rsid w:val="005301C9"/>
    <w:rsid w:val="0054479B"/>
    <w:rsid w:val="00544D29"/>
    <w:rsid w:val="00565984"/>
    <w:rsid w:val="00580E52"/>
    <w:rsid w:val="00582714"/>
    <w:rsid w:val="00582732"/>
    <w:rsid w:val="00591D62"/>
    <w:rsid w:val="005B668B"/>
    <w:rsid w:val="005B6FF5"/>
    <w:rsid w:val="006055E4"/>
    <w:rsid w:val="00620B8B"/>
    <w:rsid w:val="00633428"/>
    <w:rsid w:val="00634D62"/>
    <w:rsid w:val="00636BD6"/>
    <w:rsid w:val="00664A30"/>
    <w:rsid w:val="006657E5"/>
    <w:rsid w:val="00665F41"/>
    <w:rsid w:val="0066795C"/>
    <w:rsid w:val="0067500C"/>
    <w:rsid w:val="00695355"/>
    <w:rsid w:val="006A4A4B"/>
    <w:rsid w:val="006B3182"/>
    <w:rsid w:val="006C18B9"/>
    <w:rsid w:val="006E3621"/>
    <w:rsid w:val="006E7A41"/>
    <w:rsid w:val="007104F0"/>
    <w:rsid w:val="00725D68"/>
    <w:rsid w:val="00727F6C"/>
    <w:rsid w:val="00736897"/>
    <w:rsid w:val="00786E90"/>
    <w:rsid w:val="007A630D"/>
    <w:rsid w:val="007F3C74"/>
    <w:rsid w:val="008058BB"/>
    <w:rsid w:val="00812D50"/>
    <w:rsid w:val="008442F5"/>
    <w:rsid w:val="008516AD"/>
    <w:rsid w:val="00861BB2"/>
    <w:rsid w:val="0087158A"/>
    <w:rsid w:val="00895948"/>
    <w:rsid w:val="008A7F16"/>
    <w:rsid w:val="008E0F0A"/>
    <w:rsid w:val="008F1677"/>
    <w:rsid w:val="008F685D"/>
    <w:rsid w:val="009001EC"/>
    <w:rsid w:val="0092053F"/>
    <w:rsid w:val="00930782"/>
    <w:rsid w:val="00940102"/>
    <w:rsid w:val="00940888"/>
    <w:rsid w:val="0094540A"/>
    <w:rsid w:val="009543EC"/>
    <w:rsid w:val="00956920"/>
    <w:rsid w:val="009879FD"/>
    <w:rsid w:val="009A49DD"/>
    <w:rsid w:val="009B24BA"/>
    <w:rsid w:val="009B3DA9"/>
    <w:rsid w:val="009B5FBB"/>
    <w:rsid w:val="009C1B4F"/>
    <w:rsid w:val="009C5D3B"/>
    <w:rsid w:val="009F4175"/>
    <w:rsid w:val="009F7866"/>
    <w:rsid w:val="00A113C1"/>
    <w:rsid w:val="00A11E1F"/>
    <w:rsid w:val="00A127C0"/>
    <w:rsid w:val="00A15B0A"/>
    <w:rsid w:val="00A16017"/>
    <w:rsid w:val="00A22B9C"/>
    <w:rsid w:val="00A24202"/>
    <w:rsid w:val="00A33D42"/>
    <w:rsid w:val="00A51764"/>
    <w:rsid w:val="00A708B5"/>
    <w:rsid w:val="00A93F15"/>
    <w:rsid w:val="00AA653C"/>
    <w:rsid w:val="00AB23CF"/>
    <w:rsid w:val="00AC27A8"/>
    <w:rsid w:val="00AC74F5"/>
    <w:rsid w:val="00AE6DFF"/>
    <w:rsid w:val="00AF2D0B"/>
    <w:rsid w:val="00AF7B33"/>
    <w:rsid w:val="00B00D9B"/>
    <w:rsid w:val="00B07F6D"/>
    <w:rsid w:val="00B17A5D"/>
    <w:rsid w:val="00B23469"/>
    <w:rsid w:val="00B24EFD"/>
    <w:rsid w:val="00B64AC7"/>
    <w:rsid w:val="00B77B3B"/>
    <w:rsid w:val="00B82ABB"/>
    <w:rsid w:val="00B83833"/>
    <w:rsid w:val="00B94AF4"/>
    <w:rsid w:val="00B9602E"/>
    <w:rsid w:val="00BA1673"/>
    <w:rsid w:val="00BA380C"/>
    <w:rsid w:val="00BB0FF6"/>
    <w:rsid w:val="00BB148C"/>
    <w:rsid w:val="00BB1839"/>
    <w:rsid w:val="00BD2A8A"/>
    <w:rsid w:val="00BD4402"/>
    <w:rsid w:val="00BD4BE5"/>
    <w:rsid w:val="00BD4D17"/>
    <w:rsid w:val="00C039B4"/>
    <w:rsid w:val="00C04EEF"/>
    <w:rsid w:val="00C04FAB"/>
    <w:rsid w:val="00C15533"/>
    <w:rsid w:val="00C2053D"/>
    <w:rsid w:val="00C21A3E"/>
    <w:rsid w:val="00C24727"/>
    <w:rsid w:val="00C351AC"/>
    <w:rsid w:val="00C518AA"/>
    <w:rsid w:val="00C55226"/>
    <w:rsid w:val="00C55C4F"/>
    <w:rsid w:val="00C565DF"/>
    <w:rsid w:val="00C56D7A"/>
    <w:rsid w:val="00C5744F"/>
    <w:rsid w:val="00C8284C"/>
    <w:rsid w:val="00CA3019"/>
    <w:rsid w:val="00CA332C"/>
    <w:rsid w:val="00CA458D"/>
    <w:rsid w:val="00CA6C54"/>
    <w:rsid w:val="00CB2D69"/>
    <w:rsid w:val="00CB4C5C"/>
    <w:rsid w:val="00CB5FC3"/>
    <w:rsid w:val="00CD61B7"/>
    <w:rsid w:val="00CF1C1B"/>
    <w:rsid w:val="00D039F6"/>
    <w:rsid w:val="00D105C7"/>
    <w:rsid w:val="00D222E4"/>
    <w:rsid w:val="00D23685"/>
    <w:rsid w:val="00D2763A"/>
    <w:rsid w:val="00D33B43"/>
    <w:rsid w:val="00D4636E"/>
    <w:rsid w:val="00D521FA"/>
    <w:rsid w:val="00D54B67"/>
    <w:rsid w:val="00D6245E"/>
    <w:rsid w:val="00D72460"/>
    <w:rsid w:val="00DA41EB"/>
    <w:rsid w:val="00DC1F48"/>
    <w:rsid w:val="00DD3A30"/>
    <w:rsid w:val="00DF2065"/>
    <w:rsid w:val="00DF57F5"/>
    <w:rsid w:val="00E101F8"/>
    <w:rsid w:val="00E17BDE"/>
    <w:rsid w:val="00E30968"/>
    <w:rsid w:val="00E32257"/>
    <w:rsid w:val="00E346D3"/>
    <w:rsid w:val="00E405E7"/>
    <w:rsid w:val="00E417EC"/>
    <w:rsid w:val="00E42406"/>
    <w:rsid w:val="00E672F3"/>
    <w:rsid w:val="00E7342A"/>
    <w:rsid w:val="00E745DF"/>
    <w:rsid w:val="00E80082"/>
    <w:rsid w:val="00E8157B"/>
    <w:rsid w:val="00E92761"/>
    <w:rsid w:val="00EA3BE9"/>
    <w:rsid w:val="00EB74FF"/>
    <w:rsid w:val="00EC0440"/>
    <w:rsid w:val="00EC18FD"/>
    <w:rsid w:val="00EC4D16"/>
    <w:rsid w:val="00EC7364"/>
    <w:rsid w:val="00ED0285"/>
    <w:rsid w:val="00ED1812"/>
    <w:rsid w:val="00ED6423"/>
    <w:rsid w:val="00F02A5C"/>
    <w:rsid w:val="00F1031C"/>
    <w:rsid w:val="00F11110"/>
    <w:rsid w:val="00F132EC"/>
    <w:rsid w:val="00F32BA3"/>
    <w:rsid w:val="00F357CB"/>
    <w:rsid w:val="00F46A99"/>
    <w:rsid w:val="00F5516F"/>
    <w:rsid w:val="00F60304"/>
    <w:rsid w:val="00F65C8F"/>
    <w:rsid w:val="00F70090"/>
    <w:rsid w:val="00F71AA9"/>
    <w:rsid w:val="00F73CD3"/>
    <w:rsid w:val="00F751DD"/>
    <w:rsid w:val="00FA68B3"/>
    <w:rsid w:val="00FA7626"/>
    <w:rsid w:val="00FB203C"/>
    <w:rsid w:val="00FB50D8"/>
    <w:rsid w:val="00FC27F1"/>
    <w:rsid w:val="00FD381E"/>
    <w:rsid w:val="00FD7CB0"/>
    <w:rsid w:val="00FE4210"/>
    <w:rsid w:val="00FE593B"/>
    <w:rsid w:val="00FF10B4"/>
    <w:rsid w:val="02031FCB"/>
    <w:rsid w:val="28EB32BF"/>
    <w:rsid w:val="2B8F5B94"/>
    <w:rsid w:val="2C6D7908"/>
    <w:rsid w:val="36F60C65"/>
    <w:rsid w:val="46922633"/>
    <w:rsid w:val="4EB53993"/>
    <w:rsid w:val="55DB7CA7"/>
    <w:rsid w:val="58830BE6"/>
    <w:rsid w:val="63F46296"/>
    <w:rsid w:val="6FAF0ABD"/>
    <w:rsid w:val="70244FC2"/>
    <w:rsid w:val="70495F20"/>
    <w:rsid w:val="708F6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A5BF409A-761D-4A65-B032-2222CA48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ascii="Times New Roman" w:hAnsi="Times New Roman"/>
      <w:kern w:val="2"/>
      <w:sz w:val="21"/>
      <w:szCs w:val="24"/>
    </w:rPr>
  </w:style>
  <w:style w:type="paragraph" w:styleId="1">
    <w:name w:val="heading 1"/>
    <w:basedOn w:val="3"/>
    <w:next w:val="a0"/>
    <w:link w:val="1Char"/>
    <w:qFormat/>
    <w:pPr>
      <w:spacing w:before="340" w:after="330" w:line="360" w:lineRule="auto"/>
      <w:ind w:left="551" w:hangingChars="196" w:hanging="551"/>
      <w:jc w:val="center"/>
      <w:outlineLvl w:val="0"/>
    </w:pPr>
    <w:rPr>
      <w:rFonts w:ascii="宋体" w:eastAsia="黑体" w:hAnsi="宋体"/>
      <w:bCs w:val="0"/>
      <w:kern w:val="44"/>
      <w:sz w:val="28"/>
      <w:szCs w:val="44"/>
    </w:rPr>
  </w:style>
  <w:style w:type="paragraph" w:styleId="2">
    <w:name w:val="heading 2"/>
    <w:basedOn w:val="3"/>
    <w:next w:val="4"/>
    <w:link w:val="2Char"/>
    <w:qFormat/>
    <w:pPr>
      <w:adjustRightInd w:val="0"/>
      <w:jc w:val="center"/>
      <w:textAlignment w:val="baseline"/>
      <w:outlineLvl w:val="1"/>
    </w:pPr>
    <w:rPr>
      <w:rFonts w:ascii="宋体" w:hAnsi="宋体"/>
      <w:sz w:val="24"/>
      <w:szCs w:val="20"/>
    </w:rPr>
  </w:style>
  <w:style w:type="paragraph" w:styleId="3">
    <w:name w:val="heading 3"/>
    <w:basedOn w:val="4"/>
    <w:next w:val="a0"/>
    <w:link w:val="3Char"/>
    <w:qFormat/>
    <w:pPr>
      <w:spacing w:before="260" w:after="260" w:line="240" w:lineRule="auto"/>
      <w:outlineLvl w:val="2"/>
    </w:pPr>
    <w:rPr>
      <w:rFonts w:ascii="Times New Roman" w:eastAsia="宋体" w:hAnsi="Times New Roman"/>
      <w:sz w:val="32"/>
      <w:szCs w:val="32"/>
    </w:rPr>
  </w:style>
  <w:style w:type="paragraph" w:styleId="4">
    <w:name w:val="heading 4"/>
    <w:basedOn w:val="a0"/>
    <w:next w:val="a0"/>
    <w:link w:val="4Char"/>
    <w:qFormat/>
    <w:pPr>
      <w:keepNext/>
      <w:keepLines/>
      <w:spacing w:before="280" w:after="290" w:line="376" w:lineRule="auto"/>
      <w:outlineLvl w:val="3"/>
    </w:pPr>
    <w:rPr>
      <w:rFonts w:ascii="Arial" w:eastAsia="黑体" w:hAnsi="Arial"/>
      <w:b/>
      <w:bCs/>
      <w:kern w:val="0"/>
      <w:sz w:val="28"/>
      <w:szCs w:val="28"/>
    </w:rPr>
  </w:style>
  <w:style w:type="paragraph" w:styleId="5">
    <w:name w:val="heading 5"/>
    <w:basedOn w:val="a0"/>
    <w:next w:val="2"/>
    <w:link w:val="5Char"/>
    <w:qFormat/>
    <w:pPr>
      <w:keepNext/>
      <w:keepLines/>
      <w:spacing w:before="280" w:after="290" w:line="376" w:lineRule="auto"/>
      <w:jc w:val="center"/>
      <w:outlineLvl w:val="4"/>
    </w:pPr>
    <w:rPr>
      <w:b/>
      <w:kern w:val="0"/>
      <w:sz w:val="28"/>
      <w:szCs w:val="20"/>
    </w:rPr>
  </w:style>
  <w:style w:type="paragraph" w:styleId="6">
    <w:name w:val="heading 6"/>
    <w:basedOn w:val="a0"/>
    <w:next w:val="a1"/>
    <w:link w:val="6Char"/>
    <w:qFormat/>
    <w:pPr>
      <w:keepNext/>
      <w:keepLines/>
      <w:spacing w:before="240" w:after="64" w:line="320" w:lineRule="auto"/>
      <w:outlineLvl w:val="5"/>
    </w:pPr>
    <w:rPr>
      <w:rFonts w:ascii="Arial" w:eastAsia="黑体" w:hAnsi="Arial"/>
      <w:b/>
      <w:kern w:val="0"/>
      <w:sz w:val="24"/>
      <w:szCs w:val="20"/>
    </w:rPr>
  </w:style>
  <w:style w:type="paragraph" w:styleId="7">
    <w:name w:val="heading 7"/>
    <w:basedOn w:val="a0"/>
    <w:next w:val="a1"/>
    <w:link w:val="7Char"/>
    <w:qFormat/>
    <w:pPr>
      <w:keepNext/>
      <w:keepLines/>
      <w:spacing w:before="240" w:after="64" w:line="320" w:lineRule="auto"/>
      <w:outlineLvl w:val="6"/>
    </w:pPr>
    <w:rPr>
      <w:b/>
      <w:kern w:val="0"/>
      <w:sz w:val="24"/>
      <w:szCs w:val="20"/>
    </w:rPr>
  </w:style>
  <w:style w:type="paragraph" w:styleId="8">
    <w:name w:val="heading 8"/>
    <w:basedOn w:val="a0"/>
    <w:next w:val="a1"/>
    <w:link w:val="8Char"/>
    <w:qFormat/>
    <w:pPr>
      <w:keepNext/>
      <w:keepLines/>
      <w:spacing w:before="240" w:after="64" w:line="320" w:lineRule="auto"/>
      <w:outlineLvl w:val="7"/>
    </w:pPr>
    <w:rPr>
      <w:rFonts w:ascii="Arial" w:eastAsia="黑体" w:hAnsi="Arial"/>
      <w:kern w:val="0"/>
      <w:sz w:val="24"/>
      <w:szCs w:val="20"/>
    </w:rPr>
  </w:style>
  <w:style w:type="paragraph" w:styleId="9">
    <w:name w:val="heading 9"/>
    <w:basedOn w:val="a0"/>
    <w:next w:val="a1"/>
    <w:link w:val="9Char"/>
    <w:qFormat/>
    <w:pPr>
      <w:keepNext/>
      <w:keepLines/>
      <w:spacing w:before="240" w:after="64" w:line="320" w:lineRule="auto"/>
      <w:outlineLvl w:val="8"/>
    </w:pPr>
    <w:rPr>
      <w:rFonts w:ascii="Arial" w:eastAsia="黑体" w:hAnsi="Arial"/>
      <w:kern w:val="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Pr>
      <w:color w:val="0000FF"/>
      <w:u w:val="single"/>
    </w:rPr>
  </w:style>
  <w:style w:type="character" w:styleId="a6">
    <w:name w:val="page number"/>
    <w:basedOn w:val="a2"/>
  </w:style>
  <w:style w:type="character" w:styleId="a7">
    <w:name w:val="FollowedHyperlink"/>
    <w:rPr>
      <w:color w:val="800080"/>
      <w:u w:val="single"/>
    </w:rPr>
  </w:style>
  <w:style w:type="character" w:styleId="a8">
    <w:name w:val="annotation reference"/>
    <w:rPr>
      <w:sz w:val="21"/>
      <w:szCs w:val="21"/>
    </w:rPr>
  </w:style>
  <w:style w:type="character" w:customStyle="1" w:styleId="2Char0">
    <w:name w:val="正文文本缩进 2 Char"/>
    <w:link w:val="20"/>
    <w:rPr>
      <w:rFonts w:ascii="宋体" w:eastAsia="宋体" w:hAnsi="宋体" w:cs="Times New Roman"/>
      <w:szCs w:val="24"/>
    </w:rPr>
  </w:style>
  <w:style w:type="character" w:customStyle="1" w:styleId="4Char">
    <w:name w:val="标题 4 Char"/>
    <w:link w:val="4"/>
    <w:rPr>
      <w:rFonts w:ascii="Arial" w:eastAsia="黑体" w:hAnsi="Arial" w:cs="Times New Roman"/>
      <w:b/>
      <w:bCs/>
      <w:sz w:val="28"/>
      <w:szCs w:val="28"/>
    </w:rPr>
  </w:style>
  <w:style w:type="character" w:customStyle="1" w:styleId="Char">
    <w:name w:val="批注主题 Char"/>
    <w:link w:val="a9"/>
    <w:rPr>
      <w:rFonts w:ascii="Times New Roman" w:eastAsia="宋体" w:hAnsi="Times New Roman" w:cs="Times New Roman"/>
      <w:b/>
      <w:bCs/>
      <w:kern w:val="0"/>
      <w:sz w:val="34"/>
      <w:szCs w:val="24"/>
    </w:rPr>
  </w:style>
  <w:style w:type="character" w:customStyle="1" w:styleId="Char0">
    <w:name w:val="纯文本 Char"/>
    <w:link w:val="aa"/>
    <w:rPr>
      <w:rFonts w:ascii="宋体" w:eastAsia="宋体" w:hAnsi="Courier New" w:cs="Times New Roman"/>
      <w:szCs w:val="20"/>
    </w:rPr>
  </w:style>
  <w:style w:type="character" w:customStyle="1" w:styleId="Char1">
    <w:name w:val="标题 Char"/>
    <w:link w:val="ab"/>
    <w:rPr>
      <w:rFonts w:ascii="Arial" w:eastAsia="宋体" w:hAnsi="Arial" w:cs="Arial"/>
      <w:b/>
      <w:bCs/>
      <w:sz w:val="30"/>
      <w:szCs w:val="32"/>
    </w:rPr>
  </w:style>
  <w:style w:type="character" w:customStyle="1" w:styleId="Char2">
    <w:name w:val="日期 Char"/>
    <w:link w:val="ac"/>
    <w:rPr>
      <w:rFonts w:ascii="宋体" w:eastAsia="宋体" w:hAnsi="Courier New" w:cs="Times New Roman"/>
      <w:sz w:val="32"/>
      <w:szCs w:val="20"/>
    </w:rPr>
  </w:style>
  <w:style w:type="character" w:customStyle="1" w:styleId="Char3">
    <w:name w:val="页眉 Char"/>
    <w:link w:val="ad"/>
    <w:rPr>
      <w:sz w:val="18"/>
      <w:szCs w:val="18"/>
    </w:rPr>
  </w:style>
  <w:style w:type="character" w:customStyle="1" w:styleId="6Char">
    <w:name w:val="标题 6 Char"/>
    <w:link w:val="6"/>
    <w:rPr>
      <w:rFonts w:ascii="Arial" w:eastAsia="黑体" w:hAnsi="Arial" w:cs="Times New Roman"/>
      <w:b/>
      <w:sz w:val="24"/>
      <w:szCs w:val="20"/>
    </w:rPr>
  </w:style>
  <w:style w:type="character" w:customStyle="1" w:styleId="style31">
    <w:name w:val="style31"/>
    <w:rPr>
      <w:sz w:val="21"/>
      <w:szCs w:val="21"/>
    </w:rPr>
  </w:style>
  <w:style w:type="character" w:customStyle="1" w:styleId="1Char">
    <w:name w:val="标题 1 Char"/>
    <w:link w:val="1"/>
    <w:rPr>
      <w:rFonts w:ascii="宋体" w:eastAsia="黑体" w:hAnsi="宋体" w:cs="Times New Roman"/>
      <w:b/>
      <w:kern w:val="44"/>
      <w:sz w:val="28"/>
      <w:szCs w:val="44"/>
    </w:rPr>
  </w:style>
  <w:style w:type="character" w:customStyle="1" w:styleId="Char4">
    <w:name w:val="批注框文本 Char"/>
    <w:link w:val="ae"/>
    <w:rPr>
      <w:rFonts w:ascii="Times New Roman" w:eastAsia="宋体" w:hAnsi="Times New Roman" w:cs="Times New Roman"/>
      <w:sz w:val="18"/>
      <w:szCs w:val="18"/>
    </w:rPr>
  </w:style>
  <w:style w:type="character" w:customStyle="1" w:styleId="9Char">
    <w:name w:val="标题 9 Char"/>
    <w:link w:val="9"/>
    <w:rPr>
      <w:rFonts w:ascii="Arial" w:eastAsia="黑体" w:hAnsi="Arial" w:cs="Times New Roman"/>
      <w:szCs w:val="20"/>
    </w:rPr>
  </w:style>
  <w:style w:type="character" w:customStyle="1" w:styleId="Char5">
    <w:name w:val="文档结构图 Char"/>
    <w:link w:val="af"/>
    <w:rPr>
      <w:rFonts w:ascii="Times New Roman" w:eastAsia="宋体" w:hAnsi="Times New Roman" w:cs="Times New Roman"/>
      <w:szCs w:val="24"/>
      <w:shd w:val="clear" w:color="auto" w:fill="000080"/>
    </w:rPr>
  </w:style>
  <w:style w:type="character" w:customStyle="1" w:styleId="8Char">
    <w:name w:val="标题 8 Char"/>
    <w:link w:val="8"/>
    <w:rPr>
      <w:rFonts w:ascii="Arial" w:eastAsia="黑体" w:hAnsi="Arial" w:cs="Times New Roman"/>
      <w:sz w:val="24"/>
      <w:szCs w:val="20"/>
    </w:rPr>
  </w:style>
  <w:style w:type="character" w:customStyle="1" w:styleId="CharChar">
    <w:name w:val="正文格式 Char Char"/>
    <w:link w:val="af0"/>
    <w:rPr>
      <w:rFonts w:ascii="Times New Roman" w:eastAsia="宋体" w:hAnsi="Times New Roman" w:cs="Times New Roman"/>
      <w:szCs w:val="24"/>
    </w:rPr>
  </w:style>
  <w:style w:type="character" w:customStyle="1" w:styleId="CharChar0">
    <w:name w:val="节 Char Char"/>
    <w:link w:val="af1"/>
    <w:rPr>
      <w:rFonts w:ascii="宋体" w:eastAsia="宋体" w:hAnsi="宋体" w:cs="Times New Roman"/>
      <w:b/>
      <w:sz w:val="28"/>
      <w:szCs w:val="28"/>
    </w:rPr>
  </w:style>
  <w:style w:type="character" w:customStyle="1" w:styleId="2Char">
    <w:name w:val="标题 2 Char"/>
    <w:link w:val="2"/>
    <w:rPr>
      <w:rFonts w:ascii="宋体" w:eastAsia="宋体" w:hAnsi="宋体" w:cs="Times New Roman"/>
      <w:b/>
      <w:bCs/>
      <w:kern w:val="0"/>
      <w:sz w:val="24"/>
      <w:szCs w:val="20"/>
    </w:rPr>
  </w:style>
  <w:style w:type="character" w:customStyle="1" w:styleId="Char6">
    <w:name w:val="批注文字 Char"/>
    <w:link w:val="af2"/>
    <w:rPr>
      <w:rFonts w:ascii="宋体" w:eastAsia="宋体" w:hAnsi="Times New Roman" w:cs="Times New Roman"/>
      <w:kern w:val="0"/>
      <w:sz w:val="34"/>
      <w:szCs w:val="20"/>
    </w:rPr>
  </w:style>
  <w:style w:type="character" w:customStyle="1" w:styleId="7Char">
    <w:name w:val="标题 7 Char"/>
    <w:link w:val="7"/>
    <w:rPr>
      <w:rFonts w:ascii="Times New Roman" w:eastAsia="宋体" w:hAnsi="Times New Roman" w:cs="Times New Roman"/>
      <w:b/>
      <w:sz w:val="24"/>
      <w:szCs w:val="20"/>
    </w:rPr>
  </w:style>
  <w:style w:type="character" w:customStyle="1" w:styleId="Char7">
    <w:name w:val="页脚 Char"/>
    <w:link w:val="af3"/>
    <w:rPr>
      <w:sz w:val="18"/>
      <w:szCs w:val="18"/>
    </w:rPr>
  </w:style>
  <w:style w:type="character" w:customStyle="1" w:styleId="ACharChar">
    <w:name w:val="A Char Char"/>
    <w:link w:val="Af4"/>
    <w:rPr>
      <w:rFonts w:ascii="Times New Roman" w:eastAsia="宋体" w:hAnsi="Times New Roman" w:cs="Times New Roman"/>
      <w:sz w:val="36"/>
      <w:szCs w:val="36"/>
    </w:rPr>
  </w:style>
  <w:style w:type="character" w:customStyle="1" w:styleId="3Char">
    <w:name w:val="标题 3 Char"/>
    <w:link w:val="3"/>
    <w:rPr>
      <w:rFonts w:ascii="Times New Roman" w:eastAsia="宋体" w:hAnsi="Times New Roman" w:cs="Times New Roman"/>
      <w:b/>
      <w:bCs/>
      <w:sz w:val="32"/>
      <w:szCs w:val="32"/>
    </w:rPr>
  </w:style>
  <w:style w:type="character" w:customStyle="1" w:styleId="HTMLChar">
    <w:name w:val="HTML 预设格式 Char"/>
    <w:link w:val="HTML"/>
    <w:rPr>
      <w:rFonts w:ascii="Arial Unicode MS" w:eastAsia="Arial Unicode MS" w:hAnsi="Arial Unicode MS" w:cs="Times New Roman"/>
      <w:color w:val="000000"/>
      <w:kern w:val="0"/>
      <w:sz w:val="20"/>
      <w:szCs w:val="20"/>
    </w:rPr>
  </w:style>
  <w:style w:type="character" w:customStyle="1" w:styleId="Char8">
    <w:name w:val="正文文本 Char"/>
    <w:link w:val="af5"/>
    <w:rPr>
      <w:rFonts w:ascii="Times New Roman" w:eastAsia="宋体" w:hAnsi="Times New Roman" w:cs="Times New Roman"/>
      <w:b/>
      <w:bCs/>
      <w:sz w:val="24"/>
      <w:szCs w:val="24"/>
    </w:rPr>
  </w:style>
  <w:style w:type="character" w:customStyle="1" w:styleId="Char9">
    <w:name w:val="正文文本缩进 Char"/>
    <w:link w:val="af6"/>
    <w:rPr>
      <w:rFonts w:ascii="Times New Roman" w:eastAsia="宋体" w:hAnsi="Times New Roman" w:cs="Times New Roman"/>
      <w:szCs w:val="24"/>
    </w:rPr>
  </w:style>
  <w:style w:type="character" w:customStyle="1" w:styleId="CharChar1">
    <w:name w:val="标书正文格式 Char Char"/>
    <w:link w:val="af7"/>
    <w:rPr>
      <w:rFonts w:ascii="Times New Roman" w:eastAsia="宋体" w:hAnsi="Times New Roman" w:cs="Times New Roman"/>
      <w:sz w:val="24"/>
      <w:szCs w:val="24"/>
    </w:rPr>
  </w:style>
  <w:style w:type="character" w:customStyle="1" w:styleId="3Char0">
    <w:name w:val="正文文本缩进 3 Char"/>
    <w:link w:val="30"/>
    <w:rPr>
      <w:rFonts w:ascii="宋体" w:eastAsia="宋体" w:hAnsi="Times New Roman" w:cs="Times New Roman"/>
      <w:b/>
      <w:bCs/>
      <w:sz w:val="24"/>
      <w:szCs w:val="24"/>
    </w:rPr>
  </w:style>
  <w:style w:type="character" w:customStyle="1" w:styleId="3Char1">
    <w:name w:val="正文文本 3 Char"/>
    <w:link w:val="31"/>
    <w:rPr>
      <w:rFonts w:ascii="Times New Roman" w:eastAsia="宋体" w:hAnsi="Times New Roman" w:cs="Times New Roman"/>
      <w:sz w:val="16"/>
      <w:szCs w:val="16"/>
    </w:rPr>
  </w:style>
  <w:style w:type="character" w:customStyle="1" w:styleId="5Char">
    <w:name w:val="标题 5 Char"/>
    <w:link w:val="5"/>
    <w:rPr>
      <w:rFonts w:ascii="Times New Roman" w:eastAsia="宋体" w:hAnsi="Times New Roman" w:cs="Times New Roman"/>
      <w:b/>
      <w:sz w:val="28"/>
      <w:szCs w:val="20"/>
    </w:rPr>
  </w:style>
  <w:style w:type="character" w:customStyle="1" w:styleId="CharChar2">
    <w:name w:val="点 Char Char"/>
    <w:link w:val="af8"/>
    <w:rPr>
      <w:rFonts w:ascii="宋体" w:eastAsia="宋体" w:hAnsi="宋体" w:cs="Times New Roman"/>
      <w:b/>
      <w:sz w:val="24"/>
      <w:szCs w:val="24"/>
    </w:rPr>
  </w:style>
  <w:style w:type="character" w:customStyle="1" w:styleId="Chara">
    <w:name w:val="正文缩进 Char"/>
    <w:link w:val="a1"/>
    <w:rPr>
      <w:rFonts w:ascii="Times New Roman" w:eastAsia="宋体" w:hAnsi="Times New Roman" w:cs="Times New Roman"/>
      <w:szCs w:val="20"/>
    </w:rPr>
  </w:style>
  <w:style w:type="character" w:customStyle="1" w:styleId="2Char1">
    <w:name w:val="正文文本 2 Char"/>
    <w:link w:val="21"/>
    <w:rPr>
      <w:rFonts w:ascii="Times New Roman" w:eastAsia="宋体" w:hAnsi="Times New Roman" w:cs="Times New Roman"/>
      <w:sz w:val="24"/>
      <w:szCs w:val="24"/>
    </w:rPr>
  </w:style>
  <w:style w:type="paragraph" w:styleId="a">
    <w:name w:val="List Bullet"/>
    <w:basedOn w:val="a0"/>
    <w:pPr>
      <w:numPr>
        <w:numId w:val="1"/>
      </w:numPr>
      <w:tabs>
        <w:tab w:val="left" w:pos="360"/>
      </w:tabs>
    </w:pPr>
    <w:rPr>
      <w:szCs w:val="20"/>
    </w:rPr>
  </w:style>
  <w:style w:type="paragraph" w:styleId="af">
    <w:name w:val="Document Map"/>
    <w:basedOn w:val="a0"/>
    <w:link w:val="Char5"/>
    <w:pPr>
      <w:shd w:val="clear" w:color="auto" w:fill="000080"/>
    </w:pPr>
    <w:rPr>
      <w:kern w:val="0"/>
      <w:sz w:val="20"/>
      <w:shd w:val="clear" w:color="auto" w:fill="000080"/>
    </w:rPr>
  </w:style>
  <w:style w:type="paragraph" w:styleId="a1">
    <w:name w:val="Normal Indent"/>
    <w:basedOn w:val="a0"/>
    <w:link w:val="Chara"/>
    <w:pPr>
      <w:ind w:firstLine="420"/>
    </w:pPr>
    <w:rPr>
      <w:kern w:val="0"/>
      <w:sz w:val="20"/>
      <w:szCs w:val="20"/>
    </w:rPr>
  </w:style>
  <w:style w:type="paragraph" w:styleId="aa">
    <w:name w:val="Plain Text"/>
    <w:basedOn w:val="a0"/>
    <w:link w:val="Char0"/>
    <w:rPr>
      <w:rFonts w:ascii="宋体" w:hAnsi="Courier New"/>
      <w:kern w:val="0"/>
      <w:sz w:val="20"/>
      <w:szCs w:val="20"/>
    </w:rPr>
  </w:style>
  <w:style w:type="paragraph" w:styleId="af2">
    <w:name w:val="annotation text"/>
    <w:basedOn w:val="a0"/>
    <w:link w:val="Char6"/>
    <w:pPr>
      <w:autoSpaceDE w:val="0"/>
      <w:autoSpaceDN w:val="0"/>
      <w:adjustRightInd w:val="0"/>
      <w:jc w:val="left"/>
      <w:textAlignment w:val="baseline"/>
    </w:pPr>
    <w:rPr>
      <w:rFonts w:ascii="宋体"/>
      <w:kern w:val="0"/>
      <w:sz w:val="34"/>
      <w:szCs w:val="20"/>
    </w:rPr>
  </w:style>
  <w:style w:type="paragraph" w:styleId="af5">
    <w:name w:val="Body Text"/>
    <w:basedOn w:val="a0"/>
    <w:link w:val="Char8"/>
    <w:pPr>
      <w:spacing w:line="360" w:lineRule="auto"/>
    </w:pPr>
    <w:rPr>
      <w:b/>
      <w:bCs/>
      <w:kern w:val="0"/>
      <w:sz w:val="24"/>
    </w:rPr>
  </w:style>
  <w:style w:type="paragraph" w:styleId="af6">
    <w:name w:val="Body Text Indent"/>
    <w:basedOn w:val="a0"/>
    <w:link w:val="Char9"/>
    <w:pPr>
      <w:spacing w:line="360" w:lineRule="auto"/>
      <w:ind w:firstLineChars="200" w:firstLine="420"/>
    </w:pPr>
    <w:rPr>
      <w:kern w:val="0"/>
      <w:sz w:val="20"/>
    </w:rPr>
  </w:style>
  <w:style w:type="paragraph" w:styleId="31">
    <w:name w:val="Body Text 3"/>
    <w:basedOn w:val="a0"/>
    <w:link w:val="3Char1"/>
    <w:pPr>
      <w:spacing w:after="120"/>
    </w:pPr>
    <w:rPr>
      <w:kern w:val="0"/>
      <w:sz w:val="16"/>
      <w:szCs w:val="16"/>
    </w:rPr>
  </w:style>
  <w:style w:type="paragraph" w:styleId="21">
    <w:name w:val="Body Text 2"/>
    <w:basedOn w:val="a0"/>
    <w:link w:val="2Char1"/>
    <w:pPr>
      <w:spacing w:line="360" w:lineRule="auto"/>
    </w:pPr>
    <w:rPr>
      <w:kern w:val="0"/>
      <w:sz w:val="24"/>
    </w:rPr>
  </w:style>
  <w:style w:type="paragraph" w:styleId="ac">
    <w:name w:val="Date"/>
    <w:basedOn w:val="a0"/>
    <w:next w:val="a0"/>
    <w:link w:val="Char2"/>
    <w:rPr>
      <w:rFonts w:ascii="宋体" w:hAnsi="Courier New"/>
      <w:kern w:val="0"/>
      <w:sz w:val="32"/>
      <w:szCs w:val="20"/>
    </w:rPr>
  </w:style>
  <w:style w:type="paragraph" w:styleId="a9">
    <w:name w:val="annotation subject"/>
    <w:basedOn w:val="af2"/>
    <w:next w:val="af2"/>
    <w:link w:val="Char"/>
    <w:pPr>
      <w:autoSpaceDE/>
      <w:autoSpaceDN/>
      <w:adjustRightInd/>
      <w:textAlignment w:val="auto"/>
    </w:pPr>
    <w:rPr>
      <w:rFonts w:ascii="Times New Roman"/>
      <w:b/>
      <w:bCs/>
      <w:szCs w:val="24"/>
    </w:rPr>
  </w:style>
  <w:style w:type="paragraph" w:styleId="30">
    <w:name w:val="Body Text Indent 3"/>
    <w:basedOn w:val="a0"/>
    <w:link w:val="3Char0"/>
    <w:pPr>
      <w:spacing w:line="360" w:lineRule="auto"/>
      <w:ind w:firstLineChars="200" w:firstLine="482"/>
    </w:pPr>
    <w:rPr>
      <w:rFonts w:ascii="宋体"/>
      <w:b/>
      <w:bCs/>
      <w:kern w:val="0"/>
      <w:sz w:val="24"/>
    </w:rPr>
  </w:style>
  <w:style w:type="paragraph" w:styleId="ae">
    <w:name w:val="Balloon Text"/>
    <w:basedOn w:val="a0"/>
    <w:link w:val="Char4"/>
    <w:rPr>
      <w:kern w:val="0"/>
      <w:sz w:val="18"/>
      <w:szCs w:val="18"/>
    </w:rPr>
  </w:style>
  <w:style w:type="paragraph" w:styleId="20">
    <w:name w:val="Body Text Indent 2"/>
    <w:basedOn w:val="a0"/>
    <w:link w:val="2Char0"/>
    <w:pPr>
      <w:spacing w:beforeLines="50" w:afterLines="50" w:line="120" w:lineRule="auto"/>
      <w:ind w:firstLineChars="400" w:firstLine="840"/>
      <w:jc w:val="left"/>
    </w:pPr>
    <w:rPr>
      <w:rFonts w:ascii="宋体" w:hAnsi="宋体"/>
      <w:kern w:val="0"/>
      <w:sz w:val="20"/>
    </w:rPr>
  </w:style>
  <w:style w:type="paragraph" w:styleId="af3">
    <w:name w:val="footer"/>
    <w:basedOn w:val="a0"/>
    <w:link w:val="Char7"/>
    <w:pPr>
      <w:tabs>
        <w:tab w:val="center" w:pos="4153"/>
        <w:tab w:val="right" w:pos="8306"/>
      </w:tabs>
      <w:snapToGrid w:val="0"/>
      <w:jc w:val="left"/>
    </w:pPr>
    <w:rPr>
      <w:rFonts w:ascii="Calibri" w:hAnsi="Calibri"/>
      <w:kern w:val="0"/>
      <w:sz w:val="18"/>
      <w:szCs w:val="18"/>
    </w:rPr>
  </w:style>
  <w:style w:type="paragraph" w:styleId="ad">
    <w:name w:val="header"/>
    <w:basedOn w:val="a0"/>
    <w:link w:val="Char3"/>
    <w:pPr>
      <w:pBdr>
        <w:bottom w:val="single" w:sz="6" w:space="1" w:color="auto"/>
      </w:pBdr>
      <w:tabs>
        <w:tab w:val="center" w:pos="4153"/>
        <w:tab w:val="right" w:pos="8306"/>
      </w:tabs>
      <w:snapToGrid w:val="0"/>
      <w:jc w:val="center"/>
    </w:pPr>
    <w:rPr>
      <w:rFonts w:ascii="Calibri" w:hAnsi="Calibri"/>
      <w:kern w:val="0"/>
      <w:sz w:val="18"/>
      <w:szCs w:val="18"/>
    </w:rPr>
  </w:style>
  <w:style w:type="paragraph" w:styleId="af9">
    <w:name w:val="Normal (Web)"/>
    <w:basedOn w:val="a0"/>
    <w:qFormat/>
    <w:rPr>
      <w:sz w:val="24"/>
    </w:rPr>
  </w:style>
  <w:style w:type="paragraph" w:styleId="HTML">
    <w:name w:val="HTML Preformatted"/>
    <w:basedOn w:val="a0"/>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b">
    <w:name w:val="Title"/>
    <w:basedOn w:val="a0"/>
    <w:link w:val="Char1"/>
    <w:qFormat/>
    <w:pPr>
      <w:spacing w:before="240" w:after="60"/>
      <w:jc w:val="center"/>
      <w:outlineLvl w:val="0"/>
    </w:pPr>
    <w:rPr>
      <w:rFonts w:ascii="Arial" w:hAnsi="Arial"/>
      <w:b/>
      <w:bCs/>
      <w:kern w:val="0"/>
      <w:sz w:val="30"/>
      <w:szCs w:val="32"/>
    </w:rPr>
  </w:style>
  <w:style w:type="paragraph" w:customStyle="1" w:styleId="af0">
    <w:name w:val="正文格式"/>
    <w:basedOn w:val="a0"/>
    <w:link w:val="CharChar"/>
    <w:pPr>
      <w:ind w:firstLineChars="200" w:firstLine="420"/>
    </w:pPr>
    <w:rPr>
      <w:kern w:val="0"/>
      <w:sz w:val="20"/>
    </w:rPr>
  </w:style>
  <w:style w:type="paragraph" w:customStyle="1" w:styleId="afa">
    <w:name w:val="È±Ê¡ÎÄ±¾"/>
    <w:basedOn w:val="a0"/>
    <w:pPr>
      <w:widowControl/>
      <w:overflowPunct w:val="0"/>
      <w:autoSpaceDE w:val="0"/>
      <w:autoSpaceDN w:val="0"/>
      <w:adjustRightInd w:val="0"/>
      <w:jc w:val="left"/>
      <w:textAlignment w:val="baseline"/>
    </w:pPr>
    <w:rPr>
      <w:kern w:val="0"/>
      <w:sz w:val="24"/>
      <w:szCs w:val="20"/>
    </w:rPr>
  </w:style>
  <w:style w:type="paragraph" w:customStyle="1" w:styleId="afb">
    <w:name w:val="自定义正文"/>
    <w:basedOn w:val="a0"/>
    <w:pPr>
      <w:spacing w:afterLines="50"/>
      <w:ind w:leftChars="600" w:left="600"/>
    </w:pPr>
  </w:style>
  <w:style w:type="paragraph" w:customStyle="1" w:styleId="afc">
    <w:name w:val="文档正文"/>
    <w:basedOn w:val="a0"/>
    <w:pPr>
      <w:adjustRightInd w:val="0"/>
      <w:spacing w:line="480" w:lineRule="atLeast"/>
      <w:ind w:firstLineChars="200" w:firstLine="567"/>
      <w:textAlignment w:val="baseline"/>
    </w:pPr>
    <w:rPr>
      <w:rFonts w:ascii="长城仿宋"/>
      <w:kern w:val="0"/>
      <w:szCs w:val="20"/>
    </w:rPr>
  </w:style>
  <w:style w:type="paragraph" w:customStyle="1" w:styleId="af7">
    <w:name w:val="标书正文格式"/>
    <w:basedOn w:val="a0"/>
    <w:link w:val="CharChar1"/>
    <w:rPr>
      <w:kern w:val="0"/>
      <w:sz w:val="24"/>
    </w:rPr>
  </w:style>
  <w:style w:type="paragraph" w:customStyle="1" w:styleId="p0">
    <w:name w:val="p0"/>
    <w:basedOn w:val="a0"/>
    <w:pPr>
      <w:widowControl/>
    </w:pPr>
    <w:rPr>
      <w:kern w:val="0"/>
      <w:szCs w:val="21"/>
    </w:rPr>
  </w:style>
  <w:style w:type="paragraph" w:customStyle="1" w:styleId="afd">
    <w:name w:val="图"/>
    <w:basedOn w:val="a0"/>
    <w:pPr>
      <w:keepNext/>
      <w:adjustRightInd w:val="0"/>
      <w:snapToGrid w:val="0"/>
      <w:spacing w:before="60" w:after="60" w:line="300" w:lineRule="auto"/>
      <w:jc w:val="center"/>
    </w:pPr>
    <w:rPr>
      <w:spacing w:val="20"/>
      <w:kern w:val="0"/>
      <w:sz w:val="24"/>
      <w:szCs w:val="20"/>
    </w:rPr>
  </w:style>
  <w:style w:type="paragraph" w:customStyle="1" w:styleId="af8">
    <w:name w:val="点"/>
    <w:basedOn w:val="a0"/>
    <w:link w:val="CharChar2"/>
    <w:rPr>
      <w:rFonts w:ascii="宋体" w:hAnsi="宋体"/>
      <w:b/>
      <w:kern w:val="0"/>
      <w:sz w:val="24"/>
    </w:rPr>
  </w:style>
  <w:style w:type="paragraph" w:styleId="afe">
    <w:name w:val="List Paragraph"/>
    <w:basedOn w:val="a0"/>
    <w:uiPriority w:val="34"/>
    <w:qFormat/>
    <w:pPr>
      <w:spacing w:line="0" w:lineRule="atLeast"/>
      <w:ind w:firstLineChars="200" w:firstLine="420"/>
    </w:pPr>
  </w:style>
  <w:style w:type="paragraph" w:customStyle="1" w:styleId="Charb">
    <w:name w:val="Char"/>
    <w:basedOn w:val="a0"/>
    <w:pPr>
      <w:widowControl/>
      <w:spacing w:after="160" w:line="240" w:lineRule="exact"/>
      <w:jc w:val="left"/>
    </w:pPr>
    <w:rPr>
      <w:rFonts w:ascii="Verdana" w:eastAsia="仿宋_GB2312" w:hAnsi="Verdana"/>
      <w:kern w:val="0"/>
      <w:sz w:val="24"/>
      <w:szCs w:val="20"/>
      <w:lang w:eastAsia="en-US"/>
    </w:rPr>
  </w:style>
  <w:style w:type="paragraph" w:customStyle="1" w:styleId="10">
    <w:name w:val="小标题 1"/>
    <w:basedOn w:val="a0"/>
    <w:pPr>
      <w:autoSpaceDE w:val="0"/>
      <w:autoSpaceDN w:val="0"/>
      <w:adjustRightInd w:val="0"/>
      <w:spacing w:line="360" w:lineRule="atLeast"/>
    </w:pPr>
    <w:rPr>
      <w:rFonts w:ascii="文鼎粗黑" w:eastAsia="文鼎粗黑"/>
      <w:kern w:val="0"/>
      <w:sz w:val="22"/>
      <w:szCs w:val="20"/>
    </w:rPr>
  </w:style>
  <w:style w:type="paragraph" w:customStyle="1" w:styleId="af1">
    <w:name w:val="节"/>
    <w:basedOn w:val="a0"/>
    <w:link w:val="CharChar0"/>
    <w:pPr>
      <w:jc w:val="center"/>
      <w:outlineLvl w:val="0"/>
    </w:pPr>
    <w:rPr>
      <w:rFonts w:ascii="宋体" w:hAnsi="宋体"/>
      <w:b/>
      <w:kern w:val="0"/>
      <w:sz w:val="28"/>
      <w:szCs w:val="28"/>
    </w:rPr>
  </w:style>
  <w:style w:type="paragraph" w:customStyle="1" w:styleId="Af4">
    <w:name w:val="A"/>
    <w:basedOn w:val="a0"/>
    <w:link w:val="ACharChar"/>
    <w:pPr>
      <w:jc w:val="center"/>
    </w:pPr>
    <w:rPr>
      <w:kern w:val="0"/>
      <w:sz w:val="36"/>
      <w:szCs w:val="36"/>
    </w:rPr>
  </w:style>
  <w:style w:type="paragraph" w:customStyle="1" w:styleId="41">
    <w:name w:val="样式41"/>
    <w:basedOn w:val="a0"/>
    <w:pPr>
      <w:numPr>
        <w:numId w:val="2"/>
      </w:numPr>
      <w:tabs>
        <w:tab w:val="clear" w:pos="2040"/>
        <w:tab w:val="left" w:pos="945"/>
      </w:tabs>
      <w:spacing w:line="360" w:lineRule="auto"/>
    </w:pPr>
    <w:rPr>
      <w:b/>
      <w:color w:val="000000"/>
      <w:sz w:val="24"/>
      <w:szCs w:val="20"/>
    </w:rPr>
  </w:style>
  <w:style w:type="paragraph" w:customStyle="1" w:styleId="CharCharCharChar">
    <w:name w:val="Char Char Char Char"/>
    <w:basedOn w:val="a0"/>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0"/>
    <w:pPr>
      <w:suppressAutoHyphens/>
      <w:autoSpaceDE w:val="0"/>
      <w:spacing w:after="120"/>
      <w:jc w:val="left"/>
    </w:pPr>
    <w:rPr>
      <w:rFonts w:ascii="Helvetica" w:hAnsi="Helvetica"/>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J\Desktop\&#38468;&#20214;&#19968;&#65306;&#28145;&#22323;&#24066;&#28145;&#27733;&#29305;&#21035;&#21512;&#20316;&#21306;&#26597;&#36829;&#24037;&#20316;&#12289;&#24066;&#23481;&#24066;&#35980;&#21450;&#26862;&#26519;&#24033;&#26597;&#23433;&#20445;&#26381;&#21153;&#37319;&#36141;&#39033;&#30446;&#38656;&#27714;&#35828;&#26126;&#20070;2019.1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附件一：深圳市深汕特别合作区查违工作、市容市貌及森林巡查安保服务采购项目需求说明书2019.11</Template>
  <TotalTime>1186</TotalTime>
  <Pages>10</Pages>
  <Words>718</Words>
  <Characters>4099</Characters>
  <Application>Microsoft Office Word</Application>
  <DocSecurity>0</DocSecurity>
  <PresentationFormat/>
  <Lines>34</Lines>
  <Paragraphs>9</Paragraphs>
  <Slides>0</Slides>
  <Notes>0</Notes>
  <HiddenSlides>0</HiddenSlides>
  <MMClips>0</MMClips>
  <ScaleCrop>false</ScaleCrop>
  <Company>Lenovo (Beijing) Limited</Company>
  <LinksUpToDate>false</LinksUpToDate>
  <CharactersWithSpaces>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蛇口街道执法队协管员派遣服务</dc:title>
  <dc:creator>杨颢霞</dc:creator>
  <cp:lastModifiedBy>郑冰</cp:lastModifiedBy>
  <cp:revision>60</cp:revision>
  <cp:lastPrinted>2021-08-25T03:04:00Z</cp:lastPrinted>
  <dcterms:created xsi:type="dcterms:W3CDTF">2019-11-20T00:45:00Z</dcterms:created>
  <dcterms:modified xsi:type="dcterms:W3CDTF">2021-08-31T08:11:00Z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